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6350542E"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733346">
              <w:rPr>
                <w:rFonts w:ascii="Arial" w:hAnsi="Arial"/>
              </w:rPr>
              <w:t>5</w:t>
            </w:r>
            <w:r w:rsidR="00EA1409">
              <w:rPr>
                <w:rFonts w:ascii="Arial" w:hAnsi="Arial"/>
              </w:rPr>
              <w:t>-</w:t>
            </w:r>
            <w:r w:rsidR="006358D0">
              <w:rPr>
                <w:rFonts w:ascii="Arial" w:hAnsi="Arial"/>
              </w:rPr>
              <w:t>xx</w:t>
            </w:r>
            <w:r w:rsidR="00733346">
              <w:rPr>
                <w:rFonts w:ascii="Arial" w:hAnsi="Arial"/>
              </w:rPr>
              <w:t>-FAA2</w:t>
            </w:r>
          </w:p>
        </w:tc>
      </w:tr>
      <w:tr w:rsidR="000D6DA7" w14:paraId="4FE1C411" w14:textId="77777777" w:rsidTr="00BD4CF8">
        <w:trPr>
          <w:jc w:val="center"/>
        </w:trPr>
        <w:tc>
          <w:tcPr>
            <w:tcW w:w="4387" w:type="dxa"/>
            <w:tcBorders>
              <w:left w:val="double" w:sz="6" w:space="0" w:color="auto"/>
            </w:tcBorders>
          </w:tcPr>
          <w:p w14:paraId="71446734" w14:textId="440AD5B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733346">
              <w:rPr>
                <w:rFonts w:ascii="Arial" w:hAnsi="Arial"/>
              </w:rPr>
              <w:t>Document 5B/315 Annex 3.4</w:t>
            </w:r>
          </w:p>
        </w:tc>
        <w:tc>
          <w:tcPr>
            <w:tcW w:w="4991" w:type="dxa"/>
            <w:gridSpan w:val="2"/>
            <w:tcBorders>
              <w:right w:val="double" w:sz="6" w:space="0" w:color="auto"/>
            </w:tcBorders>
          </w:tcPr>
          <w:p w14:paraId="683838A3" w14:textId="77E463AB"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del w:id="0" w:author="Wright, Sandra A (FAA)" w:date="2025-08-29T16:22:00Z" w16du:dateUtc="2025-08-29T20:22:00Z">
              <w:r w:rsidR="00633A03" w:rsidRPr="00633A03" w:rsidDel="009C15AE">
                <w:rPr>
                  <w:rFonts w:ascii="Arial" w:hAnsi="Arial"/>
                  <w:highlight w:val="yellow"/>
                </w:rPr>
                <w:delText>XXX</w:delText>
              </w:r>
            </w:del>
            <w:ins w:id="1" w:author="Wright, Sandra A (FAA)" w:date="2025-08-29T16:22:00Z" w16du:dateUtc="2025-08-29T20:22:00Z">
              <w:r w:rsidR="009C15AE">
                <w:rPr>
                  <w:rFonts w:ascii="Arial" w:hAnsi="Arial"/>
                </w:rPr>
                <w:t>Augus</w:t>
              </w:r>
            </w:ins>
            <w:ins w:id="2" w:author="Wright, Sandra A (FAA)" w:date="2025-08-29T16:23:00Z" w16du:dateUtc="2025-08-29T20:23:00Z">
              <w:r w:rsidR="009C15AE">
                <w:rPr>
                  <w:rFonts w:ascii="Arial" w:hAnsi="Arial"/>
                </w:rPr>
                <w:t>t 29</w:t>
              </w:r>
            </w:ins>
            <w:r w:rsidR="006E3122">
              <w:rPr>
                <w:rFonts w:ascii="Arial" w:hAnsi="Arial"/>
              </w:rPr>
              <w:t>,</w:t>
            </w:r>
            <w:r w:rsidR="00D50482">
              <w:rPr>
                <w:rFonts w:ascii="Arial" w:hAnsi="Arial"/>
              </w:rPr>
              <w:t xml:space="preserve"> 20</w:t>
            </w:r>
            <w:r w:rsidR="003831C4">
              <w:rPr>
                <w:rFonts w:ascii="Arial" w:hAnsi="Arial"/>
              </w:rPr>
              <w:t>2</w:t>
            </w:r>
            <w:r w:rsidR="006358D0">
              <w:rPr>
                <w:rFonts w:ascii="Arial" w:hAnsi="Arial"/>
              </w:rPr>
              <w:t>5</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5A03E575"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del w:id="3" w:author="Wright, Sandra A (FAA)" w:date="2025-08-14T14:58:00Z" w16du:dateUtc="2025-08-14T18:58:00Z">
              <w:r w:rsidR="00F455BB" w:rsidDel="00633A03">
                <w:rPr>
                  <w:rFonts w:ascii="Arial" w:hAnsi="Arial" w:cs="Arial"/>
                  <w:bCs/>
                </w:rPr>
                <w:delText xml:space="preserve">Working Document towards a </w:delText>
              </w:r>
            </w:del>
            <w:r w:rsidR="00F455BB">
              <w:rPr>
                <w:rFonts w:ascii="Arial" w:hAnsi="Arial" w:cs="Arial"/>
                <w:bCs/>
              </w:rPr>
              <w:t>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w:t>
            </w:r>
            <w:r w:rsidR="007D66E0">
              <w:rPr>
                <w:rFonts w:ascii="Arial" w:hAnsi="Arial" w:cs="Arial"/>
                <w:bCs/>
              </w:rPr>
              <w:t>RNS</w:t>
            </w:r>
            <w:r w:rsidR="00241A32">
              <w:rPr>
                <w:rFonts w:ascii="Arial" w:hAnsi="Arial" w:cs="Arial"/>
                <w:bCs/>
              </w:rPr>
              <w:t>-AMRS</w:t>
            </w:r>
            <w:r w:rsidR="007D66E0">
              <w:rPr>
                <w:rFonts w:ascii="Arial" w:hAnsi="Arial" w:cs="Arial"/>
                <w:bCs/>
              </w:rPr>
              <w:t xml:space="preserve"> 960-1215 MHz</w:t>
            </w:r>
            <w:r w:rsidR="0054219C">
              <w:rPr>
                <w:rFonts w:ascii="Arial" w:hAnsi="Arial" w:cs="Arial"/>
                <w:bCs/>
              </w:rPr>
              <w:t>], “</w:t>
            </w:r>
            <w:r w:rsidR="00F455BB" w:rsidRPr="00F455BB">
              <w:rPr>
                <w:rFonts w:ascii="Arial" w:hAnsi="Arial" w:cs="Arial"/>
                <w:bCs/>
              </w:rPr>
              <w:t xml:space="preserve">Characteristics and protection criteria for the </w:t>
            </w:r>
            <w:r w:rsidR="007D66E0">
              <w:rPr>
                <w:rFonts w:ascii="Arial" w:hAnsi="Arial" w:cs="Arial"/>
                <w:bCs/>
              </w:rPr>
              <w:t>aviation</w:t>
            </w:r>
            <w:r w:rsidR="00F455BB" w:rsidRPr="00F455BB">
              <w:rPr>
                <w:rFonts w:ascii="Arial" w:hAnsi="Arial" w:cs="Arial"/>
                <w:bCs/>
              </w:rPr>
              <w:t xml:space="preserve"> systems operating in the aeronautical </w:t>
            </w:r>
            <w:r w:rsidR="007D66E0">
              <w:rPr>
                <w:rFonts w:ascii="Arial" w:hAnsi="Arial" w:cs="Arial"/>
                <w:bCs/>
              </w:rPr>
              <w:t>radionavigation</w:t>
            </w:r>
            <w:r w:rsidR="00F455BB" w:rsidRPr="00F455BB">
              <w:rPr>
                <w:rFonts w:ascii="Arial" w:hAnsi="Arial" w:cs="Arial"/>
                <w:bCs/>
              </w:rPr>
              <w:t xml:space="preserve"> service</w:t>
            </w:r>
            <w:r w:rsidR="00241A32">
              <w:rPr>
                <w:rFonts w:ascii="Arial" w:hAnsi="Arial" w:cs="Arial"/>
                <w:bCs/>
              </w:rPr>
              <w:t xml:space="preserve"> and the aeronautical mobile (route) service</w:t>
            </w:r>
            <w:r w:rsidR="00F455BB" w:rsidRPr="00F455BB">
              <w:rPr>
                <w:rFonts w:ascii="Arial" w:hAnsi="Arial" w:cs="Arial"/>
                <w:bCs/>
              </w:rPr>
              <w:t xml:space="preserve"> in the frequency band </w:t>
            </w:r>
            <w:r w:rsidR="007D66E0">
              <w:rPr>
                <w:rFonts w:ascii="Arial" w:hAnsi="Arial" w:cs="Arial"/>
                <w:bCs/>
              </w:rPr>
              <w:t>960</w:t>
            </w:r>
            <w:r w:rsidR="00F455BB" w:rsidRPr="00F455BB">
              <w:rPr>
                <w:rFonts w:ascii="Arial" w:hAnsi="Arial" w:cs="Arial"/>
                <w:bCs/>
              </w:rPr>
              <w:t>-1</w:t>
            </w:r>
            <w:r w:rsidR="007D66E0">
              <w:rPr>
                <w:rFonts w:ascii="Arial" w:hAnsi="Arial" w:cs="Arial"/>
                <w:bCs/>
              </w:rPr>
              <w:t xml:space="preserve"> 215</w:t>
            </w:r>
            <w:r w:rsidR="00F455BB" w:rsidRPr="00F455BB">
              <w:rPr>
                <w:rFonts w:ascii="Arial" w:hAnsi="Arial" w:cs="Arial"/>
                <w:bCs/>
              </w:rPr>
              <w:t xml:space="preserve">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7C0E5797" w14:textId="77777777" w:rsidR="00733346" w:rsidRDefault="00733346" w:rsidP="0029336C">
            <w:pPr>
              <w:spacing w:before="0"/>
              <w:ind w:left="144" w:right="144"/>
              <w:rPr>
                <w:rFonts w:ascii="Arial" w:hAnsi="Arial"/>
                <w:bCs/>
                <w:iCs/>
              </w:rPr>
            </w:pPr>
          </w:p>
          <w:p w14:paraId="27A5FA4C" w14:textId="63E51D90" w:rsidR="00733346" w:rsidRDefault="00733346" w:rsidP="0029336C">
            <w:pPr>
              <w:spacing w:before="0"/>
              <w:ind w:left="144" w:right="144"/>
              <w:rPr>
                <w:rFonts w:ascii="Arial" w:hAnsi="Arial"/>
                <w:bCs/>
                <w:iCs/>
              </w:rPr>
            </w:pPr>
            <w:r>
              <w:rPr>
                <w:rFonts w:ascii="Arial" w:hAnsi="Arial"/>
                <w:bCs/>
                <w:iCs/>
              </w:rPr>
              <w:t>Reza Amini</w:t>
            </w:r>
          </w:p>
          <w:p w14:paraId="507F47ED" w14:textId="72DE63CD" w:rsidR="00733346" w:rsidRDefault="00733346" w:rsidP="0029336C">
            <w:pPr>
              <w:spacing w:before="0"/>
              <w:ind w:left="144" w:right="144"/>
              <w:rPr>
                <w:rFonts w:ascii="Arial" w:hAnsi="Arial"/>
                <w:bCs/>
                <w:iCs/>
              </w:rPr>
            </w:pPr>
            <w:r>
              <w:rPr>
                <w:rFonts w:ascii="Arial" w:hAnsi="Arial"/>
                <w:bCs/>
                <w:iCs/>
              </w:rPr>
              <w:t>MITRE</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7ED53FE2" w14:textId="77777777" w:rsidR="0029336C" w:rsidRDefault="0029336C" w:rsidP="00767C25">
            <w:pPr>
              <w:spacing w:before="0"/>
              <w:ind w:right="144"/>
              <w:rPr>
                <w:rFonts w:ascii="Arial" w:hAnsi="Arial"/>
                <w:bCs/>
                <w:lang w:val="fr-FR"/>
              </w:rPr>
            </w:pPr>
          </w:p>
          <w:p w14:paraId="161F0276" w14:textId="33F76ECC"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00E873E2">
              <w:rPr>
                <w:rFonts w:ascii="Arial" w:hAnsi="Arial"/>
                <w:bCs/>
                <w:lang w:val="fr-FR"/>
              </w:rPr>
              <w:t xml:space="preserve"> 703-983-7145</w:t>
            </w:r>
          </w:p>
          <w:p w14:paraId="3EAE384B" w14:textId="0770F44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w:t>
            </w:r>
            <w:r w:rsidR="00E873E2">
              <w:rPr>
                <w:rFonts w:ascii="Arial" w:hAnsi="Arial"/>
                <w:bCs/>
                <w:lang w:val="fr-FR"/>
              </w:rPr>
              <w:t xml:space="preserve"> ramini@mitre.org</w:t>
            </w:r>
          </w:p>
          <w:p w14:paraId="4BACDA9E" w14:textId="77777777" w:rsidR="000D6DA7" w:rsidRDefault="000D6DA7" w:rsidP="0056155A">
            <w:pPr>
              <w:spacing w:before="0"/>
              <w:ind w:right="144"/>
              <w:rPr>
                <w:rFonts w:ascii="Arial" w:hAnsi="Arial"/>
                <w:bCs/>
                <w:color w:val="000000"/>
                <w:lang w:val="fr-FR"/>
              </w:rPr>
            </w:pPr>
          </w:p>
          <w:p w14:paraId="414BADA0" w14:textId="77777777" w:rsidR="00733346" w:rsidRPr="00C7252B" w:rsidRDefault="00733346" w:rsidP="00733346">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0F509EE1" w14:textId="77777777" w:rsidR="00733346" w:rsidRDefault="00733346" w:rsidP="0073334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 mtran@mitre.org</w:t>
            </w:r>
          </w:p>
          <w:p w14:paraId="3CB25D67" w14:textId="77777777" w:rsidR="00733346" w:rsidRPr="00F954FD" w:rsidRDefault="00733346"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722DD5E3"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4" w:name="_Hlk518309834"/>
            <w:r w:rsidR="00466A51">
              <w:rPr>
                <w:rFonts w:ascii="Arial" w:hAnsi="Arial"/>
                <w:bCs/>
              </w:rPr>
              <w:t xml:space="preserve">provide 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241A32">
              <w:rPr>
                <w:rFonts w:ascii="Arial" w:hAnsi="Arial" w:cs="Arial"/>
                <w:bCs/>
              </w:rPr>
              <w:t xml:space="preserve"> and aeronautical mobile (route) service (AM(R)S)</w:t>
            </w:r>
            <w:r w:rsidR="007D66E0" w:rsidRPr="00F455BB">
              <w:rPr>
                <w:rFonts w:ascii="Arial" w:hAnsi="Arial" w:cs="Arial"/>
                <w:bCs/>
              </w:rPr>
              <w:t xml:space="preserve"> 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466A51">
              <w:rPr>
                <w:rFonts w:ascii="Arial" w:hAnsi="Arial"/>
                <w:bCs/>
              </w:rPr>
              <w:t>.</w:t>
            </w:r>
            <w:bookmarkEnd w:id="4"/>
            <w:proofErr w:type="spellEnd"/>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59A64A2F"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w:t>
            </w:r>
            <w:r w:rsidR="007D66E0">
              <w:rPr>
                <w:rFonts w:ascii="Arial" w:hAnsi="Arial"/>
                <w:bCs/>
              </w:rPr>
              <w:t xml:space="preserve">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7D66E0" w:rsidRPr="00F455BB">
              <w:rPr>
                <w:rFonts w:ascii="Arial" w:hAnsi="Arial" w:cs="Arial"/>
                <w:bCs/>
              </w:rPr>
              <w:t xml:space="preserve"> </w:t>
            </w:r>
            <w:r w:rsidR="00241A32">
              <w:rPr>
                <w:rFonts w:ascii="Arial" w:hAnsi="Arial" w:cs="Arial"/>
                <w:bCs/>
              </w:rPr>
              <w:t>and aeronautical mobile (route) service (AM(R)S)</w:t>
            </w:r>
            <w:r w:rsidR="00241A32" w:rsidRPr="00F455BB">
              <w:rPr>
                <w:rFonts w:ascii="Arial" w:hAnsi="Arial" w:cs="Arial"/>
                <w:bCs/>
              </w:rPr>
              <w:t xml:space="preserve"> </w:t>
            </w:r>
            <w:r w:rsidR="007D66E0" w:rsidRPr="00F455BB">
              <w:rPr>
                <w:rFonts w:ascii="Arial" w:hAnsi="Arial" w:cs="Arial"/>
                <w:bCs/>
              </w:rPr>
              <w:t xml:space="preserve">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3B41C5" w:rsidRPr="003B41C5">
              <w:rPr>
                <w:rFonts w:ascii="Arial" w:hAnsi="Arial"/>
                <w:bCs/>
              </w:rPr>
              <w:t>.</w:t>
            </w:r>
            <w:proofErr w:type="spellEnd"/>
          </w:p>
        </w:tc>
      </w:tr>
    </w:tbl>
    <w:p w14:paraId="5AD17CD0" w14:textId="404FB932" w:rsidR="00745FA0" w:rsidRDefault="00745FA0" w:rsidP="00192627"/>
    <w:p w14:paraId="4D809279" w14:textId="77777777" w:rsidR="00745FA0" w:rsidRDefault="00745FA0">
      <w:pPr>
        <w:tabs>
          <w:tab w:val="clear" w:pos="1134"/>
          <w:tab w:val="clear" w:pos="1871"/>
          <w:tab w:val="clear" w:pos="2268"/>
        </w:tabs>
        <w:overflowPunct/>
        <w:autoSpaceDE/>
        <w:autoSpaceDN/>
        <w:adjustRightInd/>
        <w:spacing w:before="0"/>
        <w:textAlignment w:val="auto"/>
      </w:pPr>
      <w:r>
        <w:br w:type="page"/>
      </w:r>
    </w:p>
    <w:p w14:paraId="58800798" w14:textId="77777777" w:rsidR="00745FA0" w:rsidRDefault="00745FA0" w:rsidP="00745FA0"/>
    <w:p w14:paraId="42B031AD" w14:textId="77777777" w:rsidR="00745FA0" w:rsidRDefault="00745FA0" w:rsidP="00745FA0"/>
    <w:p w14:paraId="7C6EA36B" w14:textId="77777777" w:rsidR="00745FA0" w:rsidRDefault="00745FA0" w:rsidP="00745FA0">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45FA0" w14:paraId="5661689E" w14:textId="77777777" w:rsidTr="004C5B3A">
        <w:trPr>
          <w:cantSplit/>
        </w:trPr>
        <w:tc>
          <w:tcPr>
            <w:tcW w:w="6487" w:type="dxa"/>
            <w:vAlign w:val="center"/>
          </w:tcPr>
          <w:p w14:paraId="3B803D74" w14:textId="77777777" w:rsidR="00745FA0" w:rsidRPr="00D8032B" w:rsidRDefault="00745FA0" w:rsidP="004C5B3A">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1C24F1A" w14:textId="77777777" w:rsidR="00745FA0" w:rsidRDefault="00745FA0" w:rsidP="004C5B3A">
            <w:pPr>
              <w:shd w:val="solid" w:color="FFFFFF" w:fill="FFFFFF"/>
              <w:spacing w:before="0" w:line="240" w:lineRule="atLeast"/>
            </w:pPr>
            <w:bookmarkStart w:id="5" w:name="ditulogo"/>
            <w:bookmarkEnd w:id="5"/>
            <w:r>
              <w:rPr>
                <w:noProof/>
                <w:lang w:eastAsia="en-GB"/>
              </w:rPr>
              <w:drawing>
                <wp:inline distT="0" distB="0" distL="0" distR="0" wp14:anchorId="59AEAE2B" wp14:editId="2ABE5E7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45FA0" w:rsidRPr="0051782D" w14:paraId="1C1414DF" w14:textId="77777777" w:rsidTr="004C5B3A">
        <w:trPr>
          <w:cantSplit/>
        </w:trPr>
        <w:tc>
          <w:tcPr>
            <w:tcW w:w="6487" w:type="dxa"/>
            <w:tcBorders>
              <w:bottom w:val="single" w:sz="12" w:space="0" w:color="auto"/>
            </w:tcBorders>
          </w:tcPr>
          <w:p w14:paraId="71F75CDF" w14:textId="77777777" w:rsidR="00745FA0" w:rsidRPr="00163271" w:rsidRDefault="00745FA0" w:rsidP="004C5B3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9B2D14C" w14:textId="77777777" w:rsidR="00745FA0" w:rsidRPr="0051782D" w:rsidRDefault="00745FA0" w:rsidP="004C5B3A">
            <w:pPr>
              <w:shd w:val="solid" w:color="FFFFFF" w:fill="FFFFFF"/>
              <w:spacing w:before="0" w:after="48" w:line="240" w:lineRule="atLeast"/>
              <w:rPr>
                <w:sz w:val="22"/>
                <w:szCs w:val="22"/>
                <w:lang w:val="en-US"/>
              </w:rPr>
            </w:pPr>
          </w:p>
        </w:tc>
      </w:tr>
      <w:tr w:rsidR="00745FA0" w14:paraId="4EAAAD73" w14:textId="77777777" w:rsidTr="004C5B3A">
        <w:trPr>
          <w:cantSplit/>
        </w:trPr>
        <w:tc>
          <w:tcPr>
            <w:tcW w:w="6487" w:type="dxa"/>
            <w:tcBorders>
              <w:top w:val="single" w:sz="12" w:space="0" w:color="auto"/>
            </w:tcBorders>
          </w:tcPr>
          <w:p w14:paraId="497174B2" w14:textId="77777777" w:rsidR="00745FA0" w:rsidRPr="0051782D" w:rsidRDefault="00745FA0" w:rsidP="004C5B3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96A7A8" w14:textId="77777777" w:rsidR="00745FA0" w:rsidRPr="00710D66" w:rsidRDefault="00745FA0" w:rsidP="004C5B3A">
            <w:pPr>
              <w:shd w:val="solid" w:color="FFFFFF" w:fill="FFFFFF"/>
              <w:spacing w:before="0" w:after="48" w:line="240" w:lineRule="atLeast"/>
              <w:rPr>
                <w:lang w:val="en-US"/>
              </w:rPr>
            </w:pPr>
          </w:p>
        </w:tc>
      </w:tr>
      <w:tr w:rsidR="00745FA0" w14:paraId="138E9BFD" w14:textId="77777777" w:rsidTr="004C5B3A">
        <w:trPr>
          <w:cantSplit/>
        </w:trPr>
        <w:tc>
          <w:tcPr>
            <w:tcW w:w="6487" w:type="dxa"/>
            <w:vMerge w:val="restart"/>
          </w:tcPr>
          <w:p w14:paraId="04CCF151" w14:textId="1D3C83A3" w:rsidR="00745FA0" w:rsidRPr="00801BBD"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p>
          <w:p w14:paraId="4552706A" w14:textId="38407E5D" w:rsidR="00745FA0" w:rsidRPr="00982084"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06AF70FF" w14:textId="77777777" w:rsidR="00745FA0" w:rsidRPr="001D3C46" w:rsidRDefault="00745FA0" w:rsidP="004C5B3A">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45FA0" w14:paraId="54B7BB3C" w14:textId="77777777" w:rsidTr="004C5B3A">
        <w:trPr>
          <w:cantSplit/>
        </w:trPr>
        <w:tc>
          <w:tcPr>
            <w:tcW w:w="6487" w:type="dxa"/>
            <w:vMerge/>
          </w:tcPr>
          <w:p w14:paraId="6102F8F9" w14:textId="77777777" w:rsidR="00745FA0" w:rsidRDefault="00745FA0" w:rsidP="004C5B3A">
            <w:pPr>
              <w:spacing w:before="60"/>
              <w:jc w:val="center"/>
              <w:rPr>
                <w:b/>
                <w:smallCaps/>
                <w:sz w:val="32"/>
                <w:lang w:eastAsia="zh-CN"/>
              </w:rPr>
            </w:pPr>
            <w:bookmarkStart w:id="8" w:name="ddate" w:colFirst="1" w:colLast="1"/>
            <w:bookmarkEnd w:id="7"/>
          </w:p>
        </w:tc>
        <w:tc>
          <w:tcPr>
            <w:tcW w:w="3402" w:type="dxa"/>
          </w:tcPr>
          <w:p w14:paraId="4A164DE9" w14:textId="77777777" w:rsidR="00745FA0" w:rsidRPr="00801BBD" w:rsidRDefault="00745FA0" w:rsidP="004C5B3A">
            <w:pPr>
              <w:shd w:val="solid" w:color="FFFFFF" w:fill="FFFFFF"/>
              <w:spacing w:before="0" w:line="240" w:lineRule="atLeast"/>
              <w:rPr>
                <w:rFonts w:ascii="Verdana" w:hAnsi="Verdana"/>
                <w:sz w:val="20"/>
                <w:lang w:eastAsia="zh-CN"/>
              </w:rPr>
            </w:pPr>
            <w:r>
              <w:rPr>
                <w:rFonts w:ascii="Verdana" w:hAnsi="Verdana"/>
                <w:b/>
                <w:iCs/>
                <w:sz w:val="20"/>
                <w:lang w:eastAsia="zh-CN"/>
              </w:rPr>
              <w:t>18 November 2024</w:t>
            </w:r>
          </w:p>
        </w:tc>
      </w:tr>
      <w:tr w:rsidR="00745FA0" w14:paraId="240F68F1" w14:textId="77777777" w:rsidTr="004C5B3A">
        <w:trPr>
          <w:cantSplit/>
        </w:trPr>
        <w:tc>
          <w:tcPr>
            <w:tcW w:w="6487" w:type="dxa"/>
            <w:vMerge/>
          </w:tcPr>
          <w:p w14:paraId="2796D39A" w14:textId="77777777" w:rsidR="00745FA0" w:rsidRDefault="00745FA0" w:rsidP="004C5B3A">
            <w:pPr>
              <w:spacing w:before="60"/>
              <w:jc w:val="center"/>
              <w:rPr>
                <w:b/>
                <w:smallCaps/>
                <w:sz w:val="32"/>
                <w:lang w:eastAsia="zh-CN"/>
              </w:rPr>
            </w:pPr>
            <w:bookmarkStart w:id="9" w:name="dorlang" w:colFirst="1" w:colLast="1"/>
            <w:bookmarkEnd w:id="8"/>
          </w:p>
        </w:tc>
        <w:tc>
          <w:tcPr>
            <w:tcW w:w="3402" w:type="dxa"/>
          </w:tcPr>
          <w:p w14:paraId="60407683" w14:textId="77777777" w:rsidR="00745FA0" w:rsidRPr="001D3C46" w:rsidRDefault="00745FA0" w:rsidP="004C5B3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45FA0" w14:paraId="04E9999D" w14:textId="77777777" w:rsidTr="004C5B3A">
        <w:trPr>
          <w:cantSplit/>
        </w:trPr>
        <w:tc>
          <w:tcPr>
            <w:tcW w:w="9889" w:type="dxa"/>
            <w:gridSpan w:val="2"/>
          </w:tcPr>
          <w:p w14:paraId="7E39A7DC" w14:textId="77777777" w:rsidR="00745FA0" w:rsidRDefault="00745FA0" w:rsidP="004C5B3A">
            <w:pPr>
              <w:pStyle w:val="Source"/>
              <w:rPr>
                <w:lang w:eastAsia="zh-CN"/>
              </w:rPr>
            </w:pPr>
            <w:bookmarkStart w:id="10" w:name="dsource" w:colFirst="0" w:colLast="0"/>
            <w:bookmarkEnd w:id="9"/>
            <w:r>
              <w:rPr>
                <w:lang w:eastAsia="zh-CN"/>
              </w:rPr>
              <w:t>United States of America</w:t>
            </w:r>
          </w:p>
        </w:tc>
      </w:tr>
      <w:tr w:rsidR="00745FA0" w14:paraId="12784884" w14:textId="77777777" w:rsidTr="004C5B3A">
        <w:trPr>
          <w:cantSplit/>
        </w:trPr>
        <w:tc>
          <w:tcPr>
            <w:tcW w:w="9889" w:type="dxa"/>
            <w:gridSpan w:val="2"/>
          </w:tcPr>
          <w:p w14:paraId="10B6C4B9" w14:textId="2D2F34F4" w:rsidR="00745FA0" w:rsidRPr="00592B51" w:rsidRDefault="00745FA0" w:rsidP="004C5B3A">
            <w:pPr>
              <w:pStyle w:val="Title1"/>
              <w:rPr>
                <w:lang w:val="en-US" w:eastAsia="zh-CN"/>
              </w:rPr>
            </w:pPr>
            <w:bookmarkStart w:id="11" w:name="drec" w:colFirst="0" w:colLast="0"/>
            <w:bookmarkEnd w:id="10"/>
            <w:del w:id="12" w:author="Wright, Sandra A (FAA)" w:date="2025-08-14T14:58:00Z" w16du:dateUtc="2025-08-14T18:58:00Z">
              <w:r w:rsidRPr="00592B51" w:rsidDel="00633A03">
                <w:rPr>
                  <w:lang w:val="en-US" w:eastAsia="zh-CN"/>
                </w:rPr>
                <w:delText xml:space="preserve">working document towards a </w:delText>
              </w:r>
            </w:del>
            <w:r w:rsidRPr="00592B51">
              <w:rPr>
                <w:lang w:val="en-US" w:eastAsia="zh-CN"/>
              </w:rPr>
              <w:t>preliminary draft neW recommendation itu-r m.</w:t>
            </w:r>
            <w:r w:rsidR="00241A32" w:rsidRPr="00592B51">
              <w:rPr>
                <w:bCs/>
              </w:rPr>
              <w:t xml:space="preserve"> ITU-R </w:t>
            </w:r>
            <w:proofErr w:type="gramStart"/>
            <w:r w:rsidR="00241A32" w:rsidRPr="00592B51">
              <w:rPr>
                <w:bCs/>
              </w:rPr>
              <w:t>M.[</w:t>
            </w:r>
            <w:bookmarkStart w:id="13" w:name="_Hlk176869957"/>
            <w:proofErr w:type="gramEnd"/>
            <w:r w:rsidR="00241A32" w:rsidRPr="00592B51">
              <w:rPr>
                <w:bCs/>
              </w:rPr>
              <w:t>ARNS-</w:t>
            </w:r>
            <w:proofErr w:type="gramStart"/>
            <w:r w:rsidR="00241A32" w:rsidRPr="00592B51">
              <w:rPr>
                <w:bCs/>
              </w:rPr>
              <w:t>AMRS</w:t>
            </w:r>
            <w:r w:rsidR="00733346" w:rsidRPr="00592B51">
              <w:rPr>
                <w:bCs/>
              </w:rPr>
              <w:t>-AMS</w:t>
            </w:r>
            <w:proofErr w:type="gramEnd"/>
            <w:r w:rsidR="00733346" w:rsidRPr="00592B51">
              <w:rPr>
                <w:bCs/>
              </w:rPr>
              <w:t>(R)S</w:t>
            </w:r>
            <w:r w:rsidR="00241A32" w:rsidRPr="00592B51">
              <w:rPr>
                <w:bCs/>
              </w:rPr>
              <w:t xml:space="preserve"> 960-1215 MHz</w:t>
            </w:r>
            <w:bookmarkEnd w:id="13"/>
            <w:r w:rsidR="00241A32" w:rsidRPr="00592B51">
              <w:rPr>
                <w:bCs/>
              </w:rPr>
              <w:t>]</w:t>
            </w:r>
          </w:p>
          <w:p w14:paraId="4EA5B8E2" w14:textId="77777777" w:rsidR="00745FA0" w:rsidRPr="00801BBD" w:rsidRDefault="00745FA0" w:rsidP="004C5B3A">
            <w:pPr>
              <w:rPr>
                <w:lang w:val="en-US" w:eastAsia="zh-CN"/>
              </w:rPr>
            </w:pPr>
          </w:p>
          <w:p w14:paraId="4DE983F6" w14:textId="2B0DFEEA" w:rsidR="00745FA0" w:rsidRPr="009F2ED2" w:rsidRDefault="00745FA0" w:rsidP="00241A32">
            <w:pPr>
              <w:tabs>
                <w:tab w:val="clear" w:pos="1134"/>
                <w:tab w:val="clear" w:pos="1871"/>
                <w:tab w:val="clear" w:pos="2268"/>
              </w:tabs>
              <w:overflowPunct/>
              <w:autoSpaceDE/>
              <w:autoSpaceDN/>
              <w:adjustRightInd/>
              <w:spacing w:before="0"/>
              <w:jc w:val="center"/>
              <w:textAlignment w:val="auto"/>
              <w:rPr>
                <w:lang w:val="en-US" w:eastAsia="zh-CN"/>
              </w:rPr>
            </w:pPr>
            <w:r>
              <w:rPr>
                <w:rFonts w:ascii="Times New Roman Bold" w:hAnsi="Times New Roman Bold"/>
                <w:b/>
                <w:sz w:val="28"/>
                <w:szCs w:val="28"/>
                <w:lang w:val="en-US"/>
              </w:rPr>
              <w:t>Characteristics and protection criteria</w:t>
            </w:r>
            <w:r w:rsidR="00241A32">
              <w:rPr>
                <w:rFonts w:ascii="Times New Roman Bold" w:hAnsi="Times New Roman Bold"/>
                <w:b/>
                <w:sz w:val="28"/>
                <w:szCs w:val="28"/>
                <w:lang w:val="en-US"/>
              </w:rPr>
              <w:t xml:space="preserve"> for</w:t>
            </w:r>
            <w:r w:rsidR="00241A32" w:rsidRPr="00241A32">
              <w:rPr>
                <w:rFonts w:ascii="Times New Roman Bold" w:hAnsi="Times New Roman Bold"/>
                <w:b/>
                <w:sz w:val="28"/>
                <w:szCs w:val="28"/>
                <w:lang w:val="en-US"/>
              </w:rPr>
              <w:t xml:space="preserve"> the aviation systems operating in the aeronautical radionavigation service</w:t>
            </w:r>
            <w:r w:rsidR="00733346">
              <w:rPr>
                <w:rFonts w:ascii="Times New Roman Bold" w:hAnsi="Times New Roman Bold"/>
                <w:b/>
                <w:sz w:val="28"/>
                <w:szCs w:val="28"/>
                <w:lang w:val="en-US"/>
              </w:rPr>
              <w:t>,</w:t>
            </w:r>
            <w:r w:rsidR="00241A32" w:rsidRPr="00241A32">
              <w:rPr>
                <w:rFonts w:ascii="Times New Roman Bold" w:hAnsi="Times New Roman Bold"/>
                <w:b/>
                <w:sz w:val="28"/>
                <w:szCs w:val="28"/>
                <w:lang w:val="en-US"/>
              </w:rPr>
              <w:t xml:space="preserve"> the aeronautical mobile (route) service</w:t>
            </w:r>
            <w:r w:rsidR="00733346">
              <w:rPr>
                <w:rFonts w:ascii="Times New Roman Bold" w:hAnsi="Times New Roman Bold"/>
                <w:b/>
                <w:sz w:val="28"/>
                <w:szCs w:val="28"/>
                <w:lang w:val="en-US"/>
              </w:rPr>
              <w:t>, and the aeronautical mobile satellite (route) service</w:t>
            </w:r>
            <w:r w:rsidR="00241A32">
              <w:rPr>
                <w:rFonts w:ascii="Times New Roman Bold" w:hAnsi="Times New Roman Bold"/>
                <w:b/>
                <w:sz w:val="28"/>
                <w:szCs w:val="28"/>
                <w:lang w:val="en-US"/>
              </w:rPr>
              <w:t xml:space="preserve"> </w:t>
            </w:r>
            <w:r w:rsidR="00241A32" w:rsidRPr="00241A32">
              <w:rPr>
                <w:rFonts w:ascii="Times New Roman Bold" w:hAnsi="Times New Roman Bold"/>
                <w:b/>
                <w:sz w:val="28"/>
                <w:szCs w:val="28"/>
                <w:lang w:val="en-US"/>
              </w:rPr>
              <w:t>in the frequency band 960-1 215 MHz</w:t>
            </w:r>
          </w:p>
        </w:tc>
      </w:tr>
      <w:tr w:rsidR="00745FA0" w14:paraId="4DAAA5CC" w14:textId="77777777" w:rsidTr="004C5B3A">
        <w:trPr>
          <w:cantSplit/>
        </w:trPr>
        <w:tc>
          <w:tcPr>
            <w:tcW w:w="9889" w:type="dxa"/>
            <w:gridSpan w:val="2"/>
          </w:tcPr>
          <w:p w14:paraId="2B82A2C2" w14:textId="77777777" w:rsidR="00745FA0" w:rsidRDefault="00745FA0" w:rsidP="004C5B3A">
            <w:pPr>
              <w:pStyle w:val="Title1"/>
              <w:rPr>
                <w:lang w:eastAsia="zh-CN"/>
              </w:rPr>
            </w:pPr>
            <w:bookmarkStart w:id="14" w:name="dtitle1" w:colFirst="0" w:colLast="0"/>
            <w:bookmarkEnd w:id="11"/>
          </w:p>
        </w:tc>
      </w:tr>
    </w:tbl>
    <w:p w14:paraId="6064187B" w14:textId="77777777" w:rsidR="00C808E3" w:rsidRDefault="00C808E3" w:rsidP="00745FA0">
      <w:pPr>
        <w:rPr>
          <w:b/>
          <w:lang w:val="en-US" w:eastAsia="zh-CN"/>
        </w:rPr>
      </w:pPr>
      <w:bookmarkStart w:id="15" w:name="dbreak"/>
      <w:bookmarkEnd w:id="14"/>
      <w:bookmarkEnd w:id="15"/>
    </w:p>
    <w:p w14:paraId="1831D2B2" w14:textId="77777777" w:rsidR="00C808E3" w:rsidRDefault="00C808E3" w:rsidP="00745FA0">
      <w:pPr>
        <w:rPr>
          <w:b/>
          <w:lang w:val="en-US" w:eastAsia="zh-CN"/>
        </w:rPr>
      </w:pPr>
    </w:p>
    <w:p w14:paraId="49994CC7" w14:textId="77777777" w:rsidR="00C808E3" w:rsidRDefault="00C808E3" w:rsidP="00745FA0">
      <w:pPr>
        <w:rPr>
          <w:b/>
          <w:lang w:val="en-US" w:eastAsia="zh-CN"/>
        </w:rPr>
      </w:pPr>
    </w:p>
    <w:p w14:paraId="7C3F333E" w14:textId="77777777" w:rsidR="00C808E3" w:rsidRDefault="00C808E3" w:rsidP="00745FA0">
      <w:pPr>
        <w:rPr>
          <w:b/>
          <w:lang w:val="en-US" w:eastAsia="zh-CN"/>
        </w:rPr>
      </w:pPr>
    </w:p>
    <w:p w14:paraId="0130C49A" w14:textId="77777777" w:rsidR="00C808E3" w:rsidRDefault="00C808E3" w:rsidP="00745FA0">
      <w:pPr>
        <w:rPr>
          <w:b/>
          <w:lang w:val="en-US" w:eastAsia="zh-CN"/>
        </w:rPr>
      </w:pPr>
    </w:p>
    <w:p w14:paraId="7273521A" w14:textId="77777777" w:rsidR="00C808E3" w:rsidRDefault="00C808E3" w:rsidP="00745FA0">
      <w:pPr>
        <w:rPr>
          <w:b/>
          <w:lang w:val="en-US" w:eastAsia="zh-CN"/>
        </w:rPr>
      </w:pPr>
    </w:p>
    <w:p w14:paraId="2102FD8E" w14:textId="77777777" w:rsidR="00C808E3" w:rsidRDefault="00C808E3" w:rsidP="00745FA0">
      <w:pPr>
        <w:rPr>
          <w:b/>
          <w:lang w:val="en-US" w:eastAsia="zh-CN"/>
        </w:rPr>
      </w:pPr>
    </w:p>
    <w:p w14:paraId="6471EF7E" w14:textId="77777777" w:rsidR="00C808E3" w:rsidRDefault="00C808E3" w:rsidP="00745FA0">
      <w:pPr>
        <w:rPr>
          <w:b/>
          <w:lang w:val="en-US" w:eastAsia="zh-CN"/>
        </w:rPr>
      </w:pPr>
    </w:p>
    <w:p w14:paraId="792979A0" w14:textId="77777777" w:rsidR="00C808E3" w:rsidRDefault="00C808E3" w:rsidP="00745FA0">
      <w:pPr>
        <w:rPr>
          <w:b/>
          <w:lang w:val="en-US" w:eastAsia="zh-CN"/>
        </w:rPr>
      </w:pPr>
    </w:p>
    <w:p w14:paraId="7889D4CB" w14:textId="77777777" w:rsidR="00C808E3" w:rsidRDefault="00C808E3" w:rsidP="00745FA0">
      <w:pPr>
        <w:rPr>
          <w:b/>
          <w:lang w:val="en-US" w:eastAsia="zh-CN"/>
        </w:rPr>
      </w:pPr>
    </w:p>
    <w:p w14:paraId="7B5E4893" w14:textId="77777777" w:rsidR="00C808E3" w:rsidRDefault="00C808E3" w:rsidP="00745FA0">
      <w:pPr>
        <w:rPr>
          <w:b/>
          <w:lang w:val="en-US" w:eastAsia="zh-CN"/>
        </w:rPr>
      </w:pPr>
    </w:p>
    <w:p w14:paraId="574A5F55" w14:textId="77777777" w:rsidR="00C808E3" w:rsidRDefault="00C808E3" w:rsidP="00745FA0">
      <w:pPr>
        <w:rPr>
          <w:b/>
          <w:lang w:val="en-US" w:eastAsia="zh-CN"/>
        </w:rPr>
      </w:pPr>
    </w:p>
    <w:p w14:paraId="12D4F2CB" w14:textId="77777777" w:rsidR="00C808E3" w:rsidRDefault="00C808E3" w:rsidP="00745FA0">
      <w:pPr>
        <w:rPr>
          <w:b/>
          <w:lang w:val="en-US" w:eastAsia="zh-CN"/>
        </w:rPr>
      </w:pPr>
    </w:p>
    <w:p w14:paraId="7085C6BC" w14:textId="77777777" w:rsidR="00C808E3" w:rsidRDefault="00C808E3" w:rsidP="00745FA0">
      <w:pPr>
        <w:rPr>
          <w:b/>
          <w:lang w:val="en-US" w:eastAsia="zh-CN"/>
        </w:rPr>
      </w:pPr>
    </w:p>
    <w:p w14:paraId="6B047B8E" w14:textId="77777777" w:rsidR="00C808E3" w:rsidRDefault="00C808E3" w:rsidP="00745FA0">
      <w:pPr>
        <w:rPr>
          <w:b/>
          <w:lang w:val="en-US" w:eastAsia="zh-CN"/>
        </w:rPr>
      </w:pPr>
    </w:p>
    <w:p w14:paraId="26EF9B8B" w14:textId="77777777" w:rsidR="00C808E3" w:rsidRDefault="00C808E3" w:rsidP="00745FA0">
      <w:pPr>
        <w:rPr>
          <w:b/>
          <w:lang w:val="en-US" w:eastAsia="zh-CN"/>
        </w:rPr>
      </w:pPr>
    </w:p>
    <w:p w14:paraId="10835765" w14:textId="77777777" w:rsidR="00C808E3" w:rsidRDefault="00C808E3" w:rsidP="00745FA0">
      <w:pPr>
        <w:rPr>
          <w:b/>
          <w:lang w:val="en-US" w:eastAsia="zh-CN"/>
        </w:rPr>
      </w:pPr>
    </w:p>
    <w:p w14:paraId="6E2BA655" w14:textId="77777777" w:rsidR="00C808E3" w:rsidRDefault="00C808E3" w:rsidP="00745FA0">
      <w:pPr>
        <w:rPr>
          <w:b/>
          <w:lang w:val="en-US" w:eastAsia="zh-CN"/>
        </w:rPr>
      </w:pPr>
    </w:p>
    <w:p w14:paraId="57AA2934" w14:textId="77777777" w:rsidR="00C808E3" w:rsidRDefault="00C808E3" w:rsidP="00745FA0">
      <w:pPr>
        <w:rPr>
          <w:b/>
          <w:lang w:val="en-US" w:eastAsia="zh-CN"/>
        </w:rPr>
      </w:pPr>
    </w:p>
    <w:p w14:paraId="0D754165" w14:textId="77777777" w:rsidR="00C808E3" w:rsidRDefault="00C808E3" w:rsidP="00745FA0">
      <w:pPr>
        <w:rPr>
          <w:b/>
          <w:lang w:val="en-US" w:eastAsia="zh-CN"/>
        </w:rPr>
      </w:pPr>
    </w:p>
    <w:p w14:paraId="26A75B3A" w14:textId="35FB86F5" w:rsidR="00745FA0" w:rsidRPr="00CF76AA" w:rsidRDefault="00745FA0" w:rsidP="00745FA0">
      <w:pPr>
        <w:rPr>
          <w:b/>
          <w:lang w:val="en-US" w:eastAsia="zh-CN"/>
        </w:rPr>
      </w:pPr>
      <w:r w:rsidRPr="00CF76AA">
        <w:rPr>
          <w:b/>
          <w:lang w:val="en-US" w:eastAsia="zh-CN"/>
        </w:rPr>
        <w:t>Introduction</w:t>
      </w:r>
    </w:p>
    <w:p w14:paraId="7D638AEC" w14:textId="0B84AA4C" w:rsidR="00745FA0" w:rsidRDefault="00745FA0" w:rsidP="00745FA0">
      <w:pPr>
        <w:rPr>
          <w:lang w:val="en-US" w:eastAsia="zh-CN"/>
        </w:rPr>
      </w:pPr>
      <w:r w:rsidRPr="00CF76AA">
        <w:rPr>
          <w:bCs/>
          <w:lang w:eastAsia="zh-CN"/>
        </w:rPr>
        <w:t>This contribution</w:t>
      </w:r>
      <w:r>
        <w:rPr>
          <w:bCs/>
          <w:lang w:eastAsia="zh-CN"/>
        </w:rPr>
        <w:t xml:space="preserve"> provides </w:t>
      </w:r>
      <w:r w:rsidRPr="004C41B3">
        <w:rPr>
          <w:bCs/>
          <w:lang w:eastAsia="zh-CN"/>
        </w:rPr>
        <w:t>the technical characteristics and protection criteria for</w:t>
      </w:r>
      <w:r>
        <w:rPr>
          <w:bCs/>
          <w:lang w:eastAsia="zh-CN"/>
        </w:rPr>
        <w:t xml:space="preserve"> </w:t>
      </w:r>
      <w:r w:rsidR="00241A32">
        <w:rPr>
          <w:bCs/>
          <w:lang w:eastAsia="zh-CN"/>
        </w:rPr>
        <w:t>c</w:t>
      </w:r>
      <w:r w:rsidR="00241A32" w:rsidRPr="00241A32">
        <w:rPr>
          <w:bCs/>
          <w:lang w:eastAsia="zh-CN"/>
        </w:rPr>
        <w:t>haracteristics and protection criteria for the aviation systems operating in the aeronautical radionavigation service</w:t>
      </w:r>
      <w:r w:rsidR="00450D1D">
        <w:rPr>
          <w:bCs/>
          <w:lang w:eastAsia="zh-CN"/>
        </w:rPr>
        <w:t>,</w:t>
      </w:r>
      <w:r w:rsidR="00241A32" w:rsidRPr="00241A32">
        <w:rPr>
          <w:bCs/>
          <w:lang w:eastAsia="zh-CN"/>
        </w:rPr>
        <w:t xml:space="preserve"> the aeronautical mobile (route) service</w:t>
      </w:r>
      <w:r w:rsidR="00450D1D">
        <w:rPr>
          <w:bCs/>
          <w:lang w:eastAsia="zh-CN"/>
        </w:rPr>
        <w:t>, and the aeronautical mobile satellite (route) service</w:t>
      </w:r>
      <w:r w:rsidR="00241A32" w:rsidRPr="00241A32">
        <w:rPr>
          <w:bCs/>
          <w:lang w:eastAsia="zh-CN"/>
        </w:rPr>
        <w:t xml:space="preserve"> in the frequency band 960-1 215 </w:t>
      </w:r>
      <w:proofErr w:type="spellStart"/>
      <w:r w:rsidR="00241A32" w:rsidRPr="00241A32">
        <w:rPr>
          <w:bCs/>
          <w:lang w:eastAsia="zh-CN"/>
        </w:rPr>
        <w:t>MHz</w:t>
      </w:r>
      <w:r>
        <w:rPr>
          <w:bCs/>
          <w:lang w:eastAsia="zh-CN"/>
        </w:rPr>
        <w:t>.</w:t>
      </w:r>
      <w:proofErr w:type="spellEnd"/>
      <w:r w:rsidR="00450D1D" w:rsidRPr="00450D1D">
        <w:t xml:space="preserve"> </w:t>
      </w:r>
      <w:r w:rsidR="00450D1D">
        <w:rPr>
          <w:bCs/>
          <w:lang w:eastAsia="zh-CN"/>
        </w:rPr>
        <w:t>T</w:t>
      </w:r>
      <w:r w:rsidR="00450D1D" w:rsidRPr="00450D1D">
        <w:rPr>
          <w:bCs/>
          <w:lang w:eastAsia="zh-CN"/>
        </w:rPr>
        <w:t>his contribution</w:t>
      </w:r>
      <w:r w:rsidR="00672126">
        <w:rPr>
          <w:bCs/>
          <w:lang w:eastAsia="zh-CN"/>
        </w:rPr>
        <w:t xml:space="preserve"> updates the WD-PDN Recommendation and proposes</w:t>
      </w:r>
      <w:r w:rsidR="00450D1D" w:rsidRPr="00450D1D">
        <w:rPr>
          <w:bCs/>
          <w:lang w:eastAsia="zh-CN"/>
        </w:rPr>
        <w:t xml:space="preserve"> to elevate </w:t>
      </w:r>
      <w:r w:rsidR="00672126">
        <w:rPr>
          <w:bCs/>
          <w:lang w:eastAsia="zh-CN"/>
        </w:rPr>
        <w:t xml:space="preserve">it </w:t>
      </w:r>
      <w:r w:rsidR="00450D1D" w:rsidRPr="00450D1D">
        <w:rPr>
          <w:bCs/>
          <w:lang w:eastAsia="zh-CN"/>
        </w:rPr>
        <w:t>to</w:t>
      </w:r>
      <w:r w:rsidR="00450D1D">
        <w:rPr>
          <w:bCs/>
          <w:lang w:eastAsia="zh-CN"/>
        </w:rPr>
        <w:t xml:space="preserve"> a</w:t>
      </w:r>
      <w:r w:rsidR="00450D1D" w:rsidRPr="00450D1D">
        <w:rPr>
          <w:bCs/>
          <w:lang w:eastAsia="zh-CN"/>
        </w:rPr>
        <w:t xml:space="preserve"> </w:t>
      </w:r>
      <w:r w:rsidR="00450D1D">
        <w:rPr>
          <w:bCs/>
          <w:lang w:eastAsia="zh-CN"/>
        </w:rPr>
        <w:t xml:space="preserve">Preliminary </w:t>
      </w:r>
      <w:r w:rsidR="00450D1D" w:rsidRPr="00450D1D">
        <w:rPr>
          <w:bCs/>
          <w:lang w:eastAsia="zh-CN"/>
        </w:rPr>
        <w:t>Draft New Recommendation</w:t>
      </w:r>
      <w:r w:rsidR="00672126">
        <w:rPr>
          <w:bCs/>
          <w:lang w:eastAsia="zh-CN"/>
        </w:rPr>
        <w:t>.</w:t>
      </w:r>
    </w:p>
    <w:p w14:paraId="6ED56B2E" w14:textId="77777777" w:rsidR="00745FA0" w:rsidRPr="00CF76AA" w:rsidRDefault="00745FA0" w:rsidP="00745FA0">
      <w:pPr>
        <w:rPr>
          <w:lang w:val="en-US" w:eastAsia="zh-CN"/>
        </w:rPr>
      </w:pPr>
    </w:p>
    <w:p w14:paraId="0C7DAFD6" w14:textId="5F392225" w:rsidR="00745FA0" w:rsidRDefault="00745FA0" w:rsidP="00745FA0">
      <w:pPr>
        <w:pStyle w:val="Normalaftertitle"/>
        <w:rPr>
          <w:lang w:val="fr-FR" w:eastAsia="zh-CN"/>
        </w:rPr>
      </w:pPr>
      <w:r w:rsidRPr="00CF76AA">
        <w:rPr>
          <w:lang w:val="en-US" w:eastAsia="zh-CN"/>
        </w:rPr>
        <w:t>Attachment</w:t>
      </w:r>
      <w:r w:rsidR="00450D1D" w:rsidRPr="00CF76AA">
        <w:rPr>
          <w:lang w:val="en-US" w:eastAsia="zh-CN"/>
        </w:rPr>
        <w:t>: 1</w:t>
      </w:r>
    </w:p>
    <w:p w14:paraId="4CCF5C6A" w14:textId="77777777" w:rsidR="00745FA0" w:rsidRDefault="00745FA0" w:rsidP="00745FA0">
      <w:pPr>
        <w:tabs>
          <w:tab w:val="clear" w:pos="1134"/>
          <w:tab w:val="clear" w:pos="1871"/>
          <w:tab w:val="clear" w:pos="2268"/>
        </w:tabs>
        <w:overflowPunct/>
        <w:autoSpaceDE/>
        <w:autoSpaceDN/>
        <w:adjustRightInd/>
        <w:spacing w:before="0"/>
        <w:textAlignment w:val="auto"/>
        <w:rPr>
          <w:lang w:val="fr-FR" w:eastAsia="zh-CN"/>
        </w:rPr>
      </w:pPr>
    </w:p>
    <w:p w14:paraId="4A1926C6" w14:textId="77777777" w:rsidR="00745FA0" w:rsidRDefault="00745FA0" w:rsidP="00745FA0">
      <w:pPr>
        <w:pStyle w:val="Title1"/>
        <w:rPr>
          <w:lang w:val="en-US"/>
        </w:rPr>
      </w:pPr>
      <w:r>
        <w:br w:type="page"/>
      </w:r>
      <w:r>
        <w:rPr>
          <w:lang w:val="en-US"/>
        </w:rPr>
        <w:lastRenderedPageBreak/>
        <w:t>ATTACHMENT</w:t>
      </w:r>
    </w:p>
    <w:p w14:paraId="41F152B8" w14:textId="4034E129" w:rsidR="00745FA0" w:rsidRPr="00BD4CF8" w:rsidRDefault="00241A32" w:rsidP="00745FA0">
      <w:pPr>
        <w:keepNext/>
        <w:keepLines/>
        <w:spacing w:before="480"/>
        <w:jc w:val="center"/>
        <w:rPr>
          <w:caps/>
          <w:sz w:val="28"/>
          <w:lang w:val="en-US"/>
        </w:rPr>
      </w:pPr>
      <w:del w:id="16" w:author="Wright, Sandra A (FAA)" w:date="2025-08-14T14:59:00Z" w16du:dateUtc="2025-08-14T18:59:00Z">
        <w:r w:rsidDel="00633A03">
          <w:rPr>
            <w:caps/>
            <w:sz w:val="28"/>
          </w:rPr>
          <w:delText xml:space="preserve">working document towards a </w:delText>
        </w:r>
      </w:del>
      <w:r w:rsidR="00745FA0" w:rsidRPr="00BD4CF8">
        <w:rPr>
          <w:caps/>
          <w:sz w:val="28"/>
        </w:rPr>
        <w:t>preliminary draft new</w:t>
      </w:r>
      <w:r w:rsidR="00745FA0" w:rsidRPr="00BD4CF8">
        <w:rPr>
          <w:caps/>
          <w:sz w:val="28"/>
          <w:lang w:val="en-US" w:eastAsia="zh-CN"/>
        </w:rPr>
        <w:t xml:space="preserve"> </w:t>
      </w:r>
      <w:r w:rsidR="00745FA0" w:rsidRPr="00BD4CF8">
        <w:rPr>
          <w:caps/>
          <w:sz w:val="28"/>
          <w:lang w:val="en-US"/>
        </w:rPr>
        <w:t xml:space="preserve">recommendation ITU-r </w:t>
      </w:r>
      <w:proofErr w:type="gramStart"/>
      <w:r w:rsidR="00745FA0" w:rsidRPr="00BD4CF8">
        <w:rPr>
          <w:caps/>
          <w:sz w:val="28"/>
          <w:lang w:val="en-US"/>
        </w:rPr>
        <w:t>m.</w:t>
      </w:r>
      <w:r>
        <w:rPr>
          <w:caps/>
          <w:sz w:val="28"/>
          <w:lang w:val="en-US"/>
        </w:rPr>
        <w:t>[</w:t>
      </w:r>
      <w:proofErr w:type="gramEnd"/>
      <w:r w:rsidRPr="00241A32">
        <w:rPr>
          <w:caps/>
          <w:sz w:val="28"/>
          <w:lang w:val="en-US"/>
        </w:rPr>
        <w:t>ARNS-AMRS 960-1215 MHZ</w:t>
      </w:r>
      <w:r w:rsidR="00745FA0" w:rsidRPr="00BD4CF8">
        <w:rPr>
          <w:caps/>
          <w:sz w:val="28"/>
          <w:lang w:val="en-US"/>
        </w:rPr>
        <w:t>]</w:t>
      </w:r>
    </w:p>
    <w:p w14:paraId="61FF400C" w14:textId="7ED4449D" w:rsidR="00745FA0" w:rsidRPr="00BD4CF8" w:rsidRDefault="00745FA0" w:rsidP="00745FA0">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 xml:space="preserve">Characteristics and protection criteria </w:t>
      </w:r>
      <w:r w:rsidR="00241A32" w:rsidRPr="00241A32">
        <w:rPr>
          <w:rFonts w:ascii="Times New Roman Bold" w:hAnsi="Times New Roman Bold"/>
          <w:b/>
          <w:sz w:val="28"/>
          <w:lang w:val="en-US"/>
        </w:rPr>
        <w:t>for the aviation systems operating in the aeronautical radionavigation service and the aeronautical mobile (route) service in the frequency band 960-1 215 MHz</w:t>
      </w:r>
    </w:p>
    <w:p w14:paraId="6F691FB7" w14:textId="77777777" w:rsidR="00450D1D" w:rsidRPr="00450D1D" w:rsidRDefault="00450D1D" w:rsidP="00450D1D">
      <w:pPr>
        <w:keepNext/>
        <w:keepLines/>
        <w:jc w:val="right"/>
        <w:rPr>
          <w:sz w:val="22"/>
        </w:rPr>
      </w:pPr>
      <w:r w:rsidRPr="00450D1D">
        <w:rPr>
          <w:sz w:val="22"/>
        </w:rPr>
        <w:t>(202X)</w:t>
      </w:r>
    </w:p>
    <w:p w14:paraId="07C26C2A"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Scope</w:t>
      </w:r>
    </w:p>
    <w:p w14:paraId="48BC3DE1" w14:textId="77777777" w:rsidR="00450D1D" w:rsidRPr="00450D1D" w:rsidRDefault="00450D1D" w:rsidP="00450D1D">
      <w:pPr>
        <w:jc w:val="both"/>
        <w:rPr>
          <w:sz w:val="22"/>
          <w:szCs w:val="18"/>
        </w:rPr>
      </w:pPr>
      <w:r w:rsidRPr="00450D1D">
        <w:rPr>
          <w:sz w:val="22"/>
          <w:szCs w:val="18"/>
        </w:rPr>
        <w:t xml:space="preserve">This Recommendation provides the technical characteristics and protection criteria for the aviation systems operating in the aeronautical radionavigation service (ARNS), </w:t>
      </w:r>
      <w:r w:rsidRPr="00450D1D">
        <w:rPr>
          <w:bCs/>
          <w:sz w:val="22"/>
          <w:szCs w:val="18"/>
          <w:lang w:eastAsia="zh-CN"/>
        </w:rPr>
        <w:t>aeronautical mobile satellite (route) service (AMS(R)S),</w:t>
      </w:r>
      <w:r w:rsidRPr="00450D1D">
        <w:rPr>
          <w:sz w:val="22"/>
          <w:szCs w:val="18"/>
        </w:rPr>
        <w:t xml:space="preserve"> and the aeronautical mobile (route) service (AM(R)S) in the frequency band 960-1 215 </w:t>
      </w:r>
      <w:proofErr w:type="spellStart"/>
      <w:r w:rsidRPr="00450D1D">
        <w:rPr>
          <w:sz w:val="22"/>
          <w:szCs w:val="18"/>
        </w:rPr>
        <w:t>MHz.</w:t>
      </w:r>
      <w:proofErr w:type="spellEnd"/>
      <w:r w:rsidRPr="00450D1D">
        <w:rPr>
          <w:sz w:val="22"/>
          <w:szCs w:val="18"/>
        </w:rPr>
        <w:t xml:space="preserve"> These technical characteristics and protection criteria should be used for sharing and compatibility studies.</w:t>
      </w:r>
    </w:p>
    <w:p w14:paraId="789ECA89"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Keywords</w:t>
      </w:r>
    </w:p>
    <w:p w14:paraId="7ECCD5E3" w14:textId="77777777" w:rsidR="00450D1D" w:rsidRPr="00450D1D" w:rsidRDefault="00450D1D" w:rsidP="00450D1D">
      <w:r w:rsidRPr="00450D1D">
        <w:t>AM(R)S, ARNS, DME, ADS-B, SSR, UAT, MLAT, ACAS, LDACS</w:t>
      </w:r>
    </w:p>
    <w:p w14:paraId="133669DE"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Abbreviations/Glossary</w:t>
      </w:r>
    </w:p>
    <w:p w14:paraId="29881BA1" w14:textId="77777777" w:rsidR="00450D1D" w:rsidRPr="00450D1D" w:rsidRDefault="00450D1D" w:rsidP="00450D1D">
      <w:r w:rsidRPr="00450D1D">
        <w:t>ACAS:</w:t>
      </w:r>
      <w:r w:rsidRPr="00450D1D">
        <w:tab/>
        <w:t>Airborne collision avoidance system</w:t>
      </w:r>
    </w:p>
    <w:p w14:paraId="6598A8E2" w14:textId="77777777" w:rsidR="00450D1D" w:rsidRPr="00450D1D" w:rsidRDefault="00450D1D" w:rsidP="00450D1D">
      <w:r w:rsidRPr="00450D1D">
        <w:t>ADS-B:</w:t>
      </w:r>
      <w:r w:rsidRPr="00450D1D">
        <w:tab/>
        <w:t xml:space="preserve">Automatic dependent surveillance-broadcast </w:t>
      </w:r>
    </w:p>
    <w:p w14:paraId="2C93C530" w14:textId="77777777" w:rsidR="00450D1D" w:rsidRPr="00450D1D" w:rsidRDefault="00450D1D" w:rsidP="00450D1D">
      <w:pPr>
        <w:ind w:left="1814" w:hanging="1814"/>
      </w:pPr>
      <w:r w:rsidRPr="00450D1D">
        <w:t>AM(R)S:</w:t>
      </w:r>
      <w:r w:rsidRPr="00450D1D">
        <w:tab/>
        <w:t>Aeronautical mobile (route) service</w:t>
      </w:r>
    </w:p>
    <w:p w14:paraId="3C00892C" w14:textId="77777777" w:rsidR="00450D1D" w:rsidRPr="00450D1D" w:rsidRDefault="00450D1D" w:rsidP="00450D1D">
      <w:pPr>
        <w:ind w:left="1814" w:hanging="1814"/>
      </w:pPr>
      <w:r w:rsidRPr="00450D1D">
        <w:t>AMS(R)S:</w:t>
      </w:r>
      <w:r w:rsidRPr="00450D1D">
        <w:tab/>
        <w:t>Aeronautical mobile satellite (route) service</w:t>
      </w:r>
    </w:p>
    <w:p w14:paraId="7B9B2271" w14:textId="77777777" w:rsidR="00450D1D" w:rsidRPr="00450D1D" w:rsidRDefault="00450D1D" w:rsidP="00450D1D">
      <w:pPr>
        <w:ind w:left="1814" w:hanging="1814"/>
      </w:pPr>
      <w:r w:rsidRPr="00450D1D">
        <w:t>ARNS:</w:t>
      </w:r>
      <w:r w:rsidRPr="00450D1D">
        <w:tab/>
        <w:t>Aeronautical radionavigation service</w:t>
      </w:r>
    </w:p>
    <w:p w14:paraId="09853181" w14:textId="77777777" w:rsidR="00450D1D" w:rsidRPr="00450D1D" w:rsidRDefault="00450D1D" w:rsidP="00450D1D">
      <w:pPr>
        <w:ind w:left="1814" w:hanging="1814"/>
      </w:pPr>
      <w:r w:rsidRPr="00450D1D">
        <w:t>DME:</w:t>
      </w:r>
      <w:r w:rsidRPr="00450D1D">
        <w:tab/>
        <w:t>Distance measuring equipment</w:t>
      </w:r>
    </w:p>
    <w:p w14:paraId="55C8DD6E" w14:textId="77777777" w:rsidR="00450D1D" w:rsidRPr="00450D1D" w:rsidRDefault="00450D1D" w:rsidP="00450D1D">
      <w:pPr>
        <w:ind w:left="1814" w:hanging="1814"/>
      </w:pPr>
      <w:r w:rsidRPr="00450D1D">
        <w:t>LDACS:</w:t>
      </w:r>
      <w:r w:rsidRPr="00450D1D">
        <w:tab/>
        <w:t>L-band digital aeronautical communication system</w:t>
      </w:r>
    </w:p>
    <w:p w14:paraId="15E3AE50" w14:textId="77777777" w:rsidR="00450D1D" w:rsidRPr="00450D1D" w:rsidRDefault="00450D1D" w:rsidP="00450D1D">
      <w:pPr>
        <w:ind w:left="1814" w:hanging="1814"/>
      </w:pPr>
      <w:r w:rsidRPr="00450D1D">
        <w:t>MLAT:</w:t>
      </w:r>
      <w:r w:rsidRPr="00450D1D">
        <w:tab/>
      </w:r>
      <w:proofErr w:type="spellStart"/>
      <w:r w:rsidRPr="00450D1D">
        <w:t>Multilateration</w:t>
      </w:r>
      <w:proofErr w:type="spellEnd"/>
      <w:r w:rsidRPr="00450D1D">
        <w:t xml:space="preserve"> system</w:t>
      </w:r>
    </w:p>
    <w:p w14:paraId="5AA2F55F" w14:textId="77777777" w:rsidR="00450D1D" w:rsidRPr="00450D1D" w:rsidRDefault="00450D1D" w:rsidP="00450D1D">
      <w:pPr>
        <w:ind w:left="1814" w:hanging="1814"/>
      </w:pPr>
      <w:r w:rsidRPr="00450D1D">
        <w:t>SSR:</w:t>
      </w:r>
      <w:r w:rsidRPr="00450D1D">
        <w:tab/>
        <w:t>Secondary surveillance radar</w:t>
      </w:r>
    </w:p>
    <w:p w14:paraId="38AC3433" w14:textId="77777777" w:rsidR="00450D1D" w:rsidRPr="00450D1D" w:rsidRDefault="00450D1D" w:rsidP="00450D1D">
      <w:pPr>
        <w:spacing w:before="60"/>
      </w:pPr>
      <w:r w:rsidRPr="00450D1D">
        <w:t>ICAO:</w:t>
      </w:r>
      <w:r w:rsidRPr="00450D1D">
        <w:tab/>
        <w:t>International Civil Aviation Organization</w:t>
      </w:r>
    </w:p>
    <w:p w14:paraId="415B5794"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Related ITU Recommendations and Reports</w:t>
      </w:r>
    </w:p>
    <w:p w14:paraId="683B9471" w14:textId="77777777" w:rsidR="00450D1D" w:rsidRPr="00450D1D" w:rsidRDefault="00450D1D" w:rsidP="00450D1D">
      <w:pPr>
        <w:keepNext/>
        <w:keepLines/>
        <w:spacing w:before="160"/>
        <w:rPr>
          <w:i/>
        </w:rPr>
      </w:pPr>
      <w:r w:rsidRPr="00450D1D">
        <w:rPr>
          <w:i/>
        </w:rPr>
        <w:t>Recommendation</w:t>
      </w:r>
    </w:p>
    <w:p w14:paraId="50BA9E6C" w14:textId="77777777" w:rsidR="00450D1D" w:rsidRPr="00450D1D" w:rsidRDefault="00450D1D" w:rsidP="00450D1D">
      <w:pPr>
        <w:ind w:left="1814" w:hanging="1814"/>
      </w:pPr>
      <w:hyperlink r:id="rId9" w:history="1">
        <w:r w:rsidRPr="00450D1D">
          <w:rPr>
            <w:color w:val="0000FF"/>
            <w:u w:val="single"/>
          </w:rPr>
          <w:t>ITU-R SM.1535</w:t>
        </w:r>
      </w:hyperlink>
      <w:r w:rsidRPr="00450D1D">
        <w:tab/>
        <w:t>The protection of safety services from unwanted emissions</w:t>
      </w:r>
    </w:p>
    <w:p w14:paraId="225C7A3D" w14:textId="77777777" w:rsidR="00450D1D" w:rsidRPr="00450D1D" w:rsidRDefault="00450D1D" w:rsidP="00450D1D">
      <w:pPr>
        <w:spacing w:before="360"/>
      </w:pPr>
      <w:r w:rsidRPr="00450D1D">
        <w:t>The ITU Radiocommunication Assembly,</w:t>
      </w:r>
    </w:p>
    <w:p w14:paraId="50CA4A4E" w14:textId="77777777" w:rsidR="00450D1D" w:rsidRPr="00450D1D" w:rsidRDefault="00450D1D" w:rsidP="00450D1D">
      <w:pPr>
        <w:keepNext/>
        <w:keepLines/>
        <w:spacing w:before="160"/>
        <w:ind w:left="1134"/>
        <w:rPr>
          <w:i/>
        </w:rPr>
      </w:pPr>
      <w:r w:rsidRPr="00450D1D">
        <w:rPr>
          <w:i/>
        </w:rPr>
        <w:t>considering</w:t>
      </w:r>
    </w:p>
    <w:p w14:paraId="7B916B7F" w14:textId="77777777" w:rsidR="00450D1D" w:rsidRPr="00450D1D" w:rsidRDefault="00450D1D" w:rsidP="00450D1D">
      <w:r w:rsidRPr="00450D1D">
        <w:rPr>
          <w:i/>
          <w:iCs/>
          <w:szCs w:val="24"/>
        </w:rPr>
        <w:t>a)</w:t>
      </w:r>
      <w:r w:rsidRPr="00450D1D">
        <w:rPr>
          <w:szCs w:val="24"/>
        </w:rPr>
        <w:tab/>
        <w:t>that</w:t>
      </w:r>
      <w:bookmarkStart w:id="17" w:name="_Hlk518318101"/>
      <w:bookmarkStart w:id="18" w:name="_Hlk518314239"/>
      <w:r w:rsidRPr="00450D1D">
        <w:rPr>
          <w:szCs w:val="24"/>
        </w:rPr>
        <w:t xml:space="preserve"> aeronautical safety communications and navigation are</w:t>
      </w:r>
      <w:r w:rsidRPr="00450D1D">
        <w:t xml:space="preserve"> used in all areas that aircraft operate and land, and in all phases of </w:t>
      </w:r>
      <w:proofErr w:type="gramStart"/>
      <w:r w:rsidRPr="00450D1D">
        <w:t>flight</w:t>
      </w:r>
      <w:bookmarkEnd w:id="17"/>
      <w:bookmarkEnd w:id="18"/>
      <w:r w:rsidRPr="00450D1D">
        <w:t>;</w:t>
      </w:r>
      <w:proofErr w:type="gramEnd"/>
    </w:p>
    <w:p w14:paraId="14D5ED30" w14:textId="77777777" w:rsidR="00450D1D" w:rsidRPr="00450D1D" w:rsidRDefault="00450D1D" w:rsidP="00450D1D">
      <w:r w:rsidRPr="00450D1D">
        <w:rPr>
          <w:i/>
          <w:iCs/>
        </w:rPr>
        <w:t>b)</w:t>
      </w:r>
      <w:r w:rsidRPr="00450D1D">
        <w:tab/>
        <w:t xml:space="preserve">that aviation systems in the aeronautical radionavigation service (ARNS), </w:t>
      </w:r>
      <w:r w:rsidRPr="00450D1D">
        <w:rPr>
          <w:bCs/>
          <w:lang w:eastAsia="zh-CN"/>
        </w:rPr>
        <w:t>aeronautical mobile satellite (route) service (AMS(R)S)</w:t>
      </w:r>
      <w:r w:rsidRPr="00450D1D">
        <w:t xml:space="preserve"> and aeronautical mobile (route) service (AM(R)S) operating in the frequency band 960-1 215 MHz operate worldwide providing accurate information for safety-of-life navigation and communication,</w:t>
      </w:r>
    </w:p>
    <w:p w14:paraId="6DF8FC43" w14:textId="77777777" w:rsidR="00450D1D" w:rsidRPr="00450D1D" w:rsidRDefault="00450D1D" w:rsidP="00450D1D">
      <w:pPr>
        <w:keepNext/>
        <w:keepLines/>
        <w:spacing w:before="160"/>
        <w:ind w:left="1134"/>
        <w:jc w:val="both"/>
        <w:rPr>
          <w:i/>
        </w:rPr>
      </w:pPr>
      <w:r w:rsidRPr="00450D1D">
        <w:rPr>
          <w:i/>
        </w:rPr>
        <w:lastRenderedPageBreak/>
        <w:t>recognizing</w:t>
      </w:r>
    </w:p>
    <w:p w14:paraId="03F28E87" w14:textId="77777777" w:rsidR="00450D1D" w:rsidRPr="00450D1D" w:rsidRDefault="00450D1D" w:rsidP="00450D1D">
      <w:r w:rsidRPr="00450D1D">
        <w:rPr>
          <w:i/>
          <w:iCs/>
        </w:rPr>
        <w:t>a)</w:t>
      </w:r>
      <w:r w:rsidRPr="00450D1D">
        <w:tab/>
        <w:t xml:space="preserve">that the ICAO develops standards and recommended practices for civil </w:t>
      </w:r>
      <w:proofErr w:type="gramStart"/>
      <w:r w:rsidRPr="00450D1D">
        <w:t>aviation;</w:t>
      </w:r>
      <w:proofErr w:type="gramEnd"/>
    </w:p>
    <w:p w14:paraId="0B529202" w14:textId="77777777" w:rsidR="00450D1D" w:rsidRPr="00450D1D" w:rsidRDefault="00450D1D" w:rsidP="00450D1D">
      <w:r w:rsidRPr="00450D1D">
        <w:rPr>
          <w:i/>
          <w:iCs/>
        </w:rPr>
        <w:t>b)</w:t>
      </w:r>
      <w:r w:rsidRPr="00450D1D">
        <w:tab/>
        <w:t xml:space="preserve">that Annex 10 to the Convention on International Civil Aviation contains standards and recommended practices for aeronautical radiocommunication systems and aeronautical radionavigation systems used by civil </w:t>
      </w:r>
      <w:proofErr w:type="gramStart"/>
      <w:r w:rsidRPr="00450D1D">
        <w:t>aviation;</w:t>
      </w:r>
      <w:proofErr w:type="gramEnd"/>
    </w:p>
    <w:p w14:paraId="79B81CB5" w14:textId="77777777" w:rsidR="00450D1D" w:rsidRPr="00450D1D" w:rsidRDefault="00450D1D" w:rsidP="00450D1D">
      <w:r w:rsidRPr="00450D1D">
        <w:rPr>
          <w:i/>
          <w:iCs/>
        </w:rPr>
        <w:t>c)</w:t>
      </w:r>
      <w:r w:rsidRPr="00450D1D">
        <w:tab/>
        <w:t xml:space="preserve">that the ARNS, AMS(R)S and AM(R)S are safety </w:t>
      </w:r>
      <w:proofErr w:type="gramStart"/>
      <w:r w:rsidRPr="00450D1D">
        <w:t>services;</w:t>
      </w:r>
      <w:proofErr w:type="gramEnd"/>
    </w:p>
    <w:p w14:paraId="27323E9F" w14:textId="77777777" w:rsidR="00450D1D" w:rsidRPr="00450D1D" w:rsidRDefault="00450D1D" w:rsidP="00450D1D">
      <w:pPr>
        <w:rPr>
          <w:lang w:eastAsia="zh-CN"/>
        </w:rPr>
      </w:pPr>
      <w:r w:rsidRPr="00450D1D">
        <w:rPr>
          <w:i/>
          <w:iCs/>
        </w:rPr>
        <w:t>d)</w:t>
      </w:r>
      <w:r w:rsidRPr="00450D1D">
        <w:tab/>
        <w:t xml:space="preserve">that No. </w:t>
      </w:r>
      <w:r w:rsidRPr="00450D1D">
        <w:rPr>
          <w:b/>
          <w:bCs/>
        </w:rPr>
        <w:t>4.10</w:t>
      </w:r>
      <w:r w:rsidRPr="00450D1D">
        <w:t xml:space="preserve"> of Radio Regulations stipulates “</w:t>
      </w:r>
      <w:r w:rsidRPr="00450D1D">
        <w:rPr>
          <w:lang w:eastAsia="zh-CN"/>
        </w:rPr>
        <w:t>Member States recognize that the safety aspects of radionavigation and other safety services require special measures to ensure their freedom from harmful interference; it is necessary therefore to take this factor into account in the assignment and use of frequencies</w:t>
      </w:r>
      <w:proofErr w:type="gramStart"/>
      <w:r w:rsidRPr="00450D1D">
        <w:rPr>
          <w:lang w:eastAsia="zh-CN"/>
        </w:rPr>
        <w:t>”</w:t>
      </w:r>
      <w:r w:rsidRPr="00450D1D">
        <w:t>;</w:t>
      </w:r>
      <w:proofErr w:type="gramEnd"/>
    </w:p>
    <w:p w14:paraId="4D991EC5" w14:textId="77777777" w:rsidR="00450D1D" w:rsidRPr="00450D1D" w:rsidRDefault="00450D1D" w:rsidP="00450D1D">
      <w:bookmarkStart w:id="19" w:name="_Hlk518317084"/>
      <w:r w:rsidRPr="00450D1D">
        <w:rPr>
          <w:i/>
          <w:iCs/>
        </w:rPr>
        <w:t>e)</w:t>
      </w:r>
      <w:r w:rsidRPr="00450D1D">
        <w:tab/>
        <w:t xml:space="preserve">that Recommendation ITU-R SM.1535 provides a guideline for the protection of safety services from unwanted </w:t>
      </w:r>
      <w:proofErr w:type="gramStart"/>
      <w:r w:rsidRPr="00450D1D">
        <w:t>emissions;</w:t>
      </w:r>
      <w:proofErr w:type="gramEnd"/>
    </w:p>
    <w:p w14:paraId="063E5093" w14:textId="77777777" w:rsidR="00450D1D" w:rsidRPr="00450D1D" w:rsidRDefault="00450D1D" w:rsidP="00450D1D">
      <w:r w:rsidRPr="00450D1D">
        <w:rPr>
          <w:i/>
          <w:iCs/>
        </w:rPr>
        <w:t>f)</w:t>
      </w:r>
      <w:r w:rsidRPr="00450D1D">
        <w:tab/>
        <w:t>that the frequency band 960-1 215 MHz is allocated on a primary basis to the ARNS, AMS(R)S and AM(R)S in all three regions,</w:t>
      </w:r>
    </w:p>
    <w:bookmarkEnd w:id="19"/>
    <w:p w14:paraId="1FA5C530" w14:textId="77777777" w:rsidR="00450D1D" w:rsidRPr="00450D1D" w:rsidRDefault="00450D1D" w:rsidP="00450D1D">
      <w:pPr>
        <w:keepNext/>
        <w:keepLines/>
        <w:spacing w:before="160"/>
        <w:ind w:left="1134"/>
        <w:jc w:val="both"/>
        <w:rPr>
          <w:i/>
        </w:rPr>
      </w:pPr>
      <w:r w:rsidRPr="00450D1D">
        <w:rPr>
          <w:i/>
        </w:rPr>
        <w:t>recommends</w:t>
      </w:r>
    </w:p>
    <w:p w14:paraId="358A753D" w14:textId="77777777" w:rsidR="00450D1D" w:rsidRPr="00450D1D" w:rsidRDefault="00450D1D" w:rsidP="00450D1D">
      <w:r w:rsidRPr="00450D1D">
        <w:t>1</w:t>
      </w:r>
      <w:r w:rsidRPr="00450D1D">
        <w:tab/>
        <w:t xml:space="preserve">that the technical characteristics of systems operating in the 960-1 215 MHz frequency band, allocated to the ARNS, AMS(R)S and AM(R)S, described in Annex 1, should be used for sharing and compatibility </w:t>
      </w:r>
      <w:proofErr w:type="gramStart"/>
      <w:r w:rsidRPr="00450D1D">
        <w:t>studies;</w:t>
      </w:r>
      <w:proofErr w:type="gramEnd"/>
    </w:p>
    <w:p w14:paraId="1BC084D9" w14:textId="77777777" w:rsidR="00450D1D" w:rsidRPr="00450D1D" w:rsidRDefault="00450D1D" w:rsidP="00450D1D">
      <w:r w:rsidRPr="00450D1D">
        <w:t>2</w:t>
      </w:r>
      <w:r w:rsidRPr="00450D1D">
        <w:tab/>
      </w:r>
      <w:bookmarkStart w:id="20" w:name="_Hlk522610802"/>
      <w:r w:rsidRPr="00450D1D">
        <w:t xml:space="preserve">that the criterion of the interfering signal power at the receiver to the receiver noise power level, </w:t>
      </w:r>
      <w:r w:rsidRPr="00450D1D">
        <w:rPr>
          <w:i/>
          <w:iCs/>
        </w:rPr>
        <w:t>I/N</w:t>
      </w:r>
      <w:r w:rsidRPr="00450D1D">
        <w:t xml:space="preserve"> = ‒10 dB</w:t>
      </w:r>
      <w:r w:rsidRPr="00450D1D">
        <w:rPr>
          <w:position w:val="6"/>
          <w:sz w:val="18"/>
          <w:szCs w:val="24"/>
        </w:rPr>
        <w:footnoteReference w:id="1"/>
      </w:r>
      <w:r w:rsidRPr="00450D1D">
        <w:t xml:space="preserve"> should be used for sharing and compatibility studies with systems from other services to protect the Distance Measuring Equipment (DME), the Secondary Surveillance Radar (SSR), </w:t>
      </w:r>
      <w:proofErr w:type="spellStart"/>
      <w:r w:rsidRPr="00450D1D">
        <w:t>Multilateration</w:t>
      </w:r>
      <w:proofErr w:type="spellEnd"/>
      <w:r w:rsidRPr="00450D1D">
        <w:t xml:space="preserve"> (MLAT), Airborne Collision Avoidance System (ACAS), the Automatic Dependent Surveillance-Broadcast (ADS-B) 1 090 MHz extended squitter, and the 978 MHz Universal Access Transceiver (UAT), operating in the 960-1 215 MHz frequency band, allocated to ARNS, AMS(R)S and AM(R)S, and that this represents the aggregate protection level if multiple interferers are present;</w:t>
      </w:r>
    </w:p>
    <w:p w14:paraId="43B52A96" w14:textId="77777777" w:rsidR="00450D1D" w:rsidRPr="00450D1D" w:rsidRDefault="00450D1D" w:rsidP="00450D1D">
      <w:r w:rsidRPr="00450D1D">
        <w:t>3</w:t>
      </w:r>
      <w:r w:rsidRPr="00450D1D">
        <w:tab/>
        <w:t xml:space="preserve">that the criterion of the interfering signal power at the receiver to the receiver noise power level, </w:t>
      </w:r>
      <w:r w:rsidRPr="00450D1D">
        <w:rPr>
          <w:i/>
          <w:iCs/>
        </w:rPr>
        <w:t>I/N</w:t>
      </w:r>
      <w:r w:rsidRPr="00450D1D">
        <w:t xml:space="preserve"> = ‒6 dB</w:t>
      </w:r>
      <w:r w:rsidRPr="00450D1D">
        <w:rPr>
          <w:vertAlign w:val="superscript"/>
        </w:rPr>
        <w:t>1</w:t>
      </w:r>
      <w:r w:rsidRPr="00450D1D">
        <w:t xml:space="preserve"> should be used for sharing and compatibility studies with systems from other services to protect the L-band Digital Aeronautical Communication System (LDACS) operating in the 960-1 215 MHz frequency band, allocated to AM(R)S, and that this represents the aggregate protection level if multiple interferers are present;</w:t>
      </w:r>
    </w:p>
    <w:p w14:paraId="182F8759" w14:textId="77777777" w:rsidR="00450D1D" w:rsidRPr="00450D1D" w:rsidRDefault="00450D1D" w:rsidP="00450D1D">
      <w:pPr>
        <w:jc w:val="both"/>
        <w:rPr>
          <w:szCs w:val="24"/>
        </w:rPr>
      </w:pPr>
    </w:p>
    <w:p w14:paraId="7268266A" w14:textId="77777777" w:rsidR="00450D1D" w:rsidRPr="00450D1D" w:rsidRDefault="00450D1D" w:rsidP="00450D1D">
      <w:pPr>
        <w:tabs>
          <w:tab w:val="clear" w:pos="1134"/>
          <w:tab w:val="clear" w:pos="1871"/>
          <w:tab w:val="clear" w:pos="2268"/>
        </w:tabs>
        <w:overflowPunct/>
        <w:autoSpaceDE/>
        <w:autoSpaceDN/>
        <w:adjustRightInd/>
        <w:spacing w:before="0"/>
        <w:textAlignment w:val="auto"/>
        <w:rPr>
          <w:szCs w:val="24"/>
        </w:rPr>
      </w:pPr>
      <w:r w:rsidRPr="00450D1D">
        <w:rPr>
          <w:szCs w:val="24"/>
        </w:rPr>
        <w:br w:type="page"/>
      </w:r>
    </w:p>
    <w:bookmarkEnd w:id="20"/>
    <w:p w14:paraId="20969C7B" w14:textId="77777777" w:rsidR="00450D1D" w:rsidRPr="00450D1D" w:rsidRDefault="00450D1D" w:rsidP="00450D1D">
      <w:pPr>
        <w:keepNext/>
        <w:keepLines/>
        <w:spacing w:before="480" w:after="80"/>
        <w:jc w:val="center"/>
        <w:rPr>
          <w:caps/>
          <w:sz w:val="28"/>
        </w:rPr>
      </w:pPr>
      <w:r w:rsidRPr="00450D1D">
        <w:rPr>
          <w:caps/>
          <w:sz w:val="28"/>
        </w:rPr>
        <w:lastRenderedPageBreak/>
        <w:t>ANNEX 1</w:t>
      </w:r>
    </w:p>
    <w:p w14:paraId="4CFDEAC8" w14:textId="77777777" w:rsidR="00450D1D" w:rsidRPr="00450D1D" w:rsidRDefault="00450D1D" w:rsidP="00450D1D">
      <w:pPr>
        <w:keepNext/>
        <w:keepLines/>
        <w:spacing w:before="200"/>
        <w:ind w:left="1134" w:hanging="1134"/>
        <w:outlineLvl w:val="1"/>
        <w:rPr>
          <w:b/>
        </w:rPr>
      </w:pPr>
      <w:r w:rsidRPr="00450D1D">
        <w:rPr>
          <w:b/>
        </w:rPr>
        <w:t>A1.1</w:t>
      </w:r>
      <w:r w:rsidRPr="00450D1D">
        <w:rPr>
          <w:b/>
        </w:rPr>
        <w:tab/>
        <w:t>Background</w:t>
      </w:r>
    </w:p>
    <w:p w14:paraId="4424DB2A" w14:textId="77777777" w:rsidR="00450D1D" w:rsidRPr="00450D1D" w:rsidRDefault="00450D1D" w:rsidP="00450D1D">
      <w:pPr>
        <w:rPr>
          <w:szCs w:val="24"/>
        </w:rPr>
      </w:pPr>
      <w:r w:rsidRPr="00450D1D">
        <w:rPr>
          <w:szCs w:val="24"/>
        </w:rPr>
        <w:t>The frequency band 960-1 215 MHz is allocated to the aeronautical radionavigation service (ARNS</w:t>
      </w:r>
      <w:proofErr w:type="gramStart"/>
      <w:r w:rsidRPr="00450D1D">
        <w:rPr>
          <w:szCs w:val="24"/>
        </w:rPr>
        <w:t>)</w:t>
      </w:r>
      <w:proofErr w:type="gramEnd"/>
      <w:r w:rsidRPr="00450D1D">
        <w:rPr>
          <w:szCs w:val="24"/>
        </w:rPr>
        <w:t xml:space="preserve"> and the band 960-1 164 MHz is allocated to the aeronautical mobile (route) service (AM(R)S). The frequency band 1 087.7-1 092.3 MHz is allocated to the aeronautical mobile satellite (route) service (AMS(R)S) on a primary basis, limited to the space station reception of Automatic Dependent Surveillance – Broadcast (ADS-B). These allocations are heavily used by aviation safety-of-life systems.</w:t>
      </w:r>
    </w:p>
    <w:p w14:paraId="54F8B24C" w14:textId="77777777" w:rsidR="00450D1D" w:rsidRPr="00450D1D" w:rsidRDefault="00450D1D" w:rsidP="00450D1D">
      <w:pPr>
        <w:keepNext/>
        <w:keepLines/>
        <w:spacing w:before="200"/>
        <w:ind w:left="1134" w:hanging="1134"/>
        <w:outlineLvl w:val="1"/>
        <w:rPr>
          <w:b/>
          <w:lang w:eastAsia="zh-CN"/>
        </w:rPr>
      </w:pPr>
      <w:r w:rsidRPr="00450D1D">
        <w:rPr>
          <w:b/>
          <w:lang w:eastAsia="zh-CN"/>
        </w:rPr>
        <w:t>A1.2</w:t>
      </w:r>
      <w:r w:rsidRPr="00450D1D">
        <w:rPr>
          <w:b/>
          <w:lang w:eastAsia="zh-CN"/>
        </w:rPr>
        <w:tab/>
        <w:t>Distance Measuring Equipment (DME)</w:t>
      </w:r>
    </w:p>
    <w:p w14:paraId="63DCF7DB" w14:textId="77777777" w:rsidR="00450D1D" w:rsidRPr="00450D1D" w:rsidRDefault="00450D1D" w:rsidP="00450D1D">
      <w:pPr>
        <w:rPr>
          <w:szCs w:val="24"/>
        </w:rPr>
      </w:pPr>
      <w:r w:rsidRPr="00450D1D">
        <w:rPr>
          <w:szCs w:val="24"/>
        </w:rPr>
        <w:t xml:space="preserve">DME utilizes channels throughout the frequency band 960-1 215 </w:t>
      </w:r>
      <w:proofErr w:type="spellStart"/>
      <w:r w:rsidRPr="00450D1D">
        <w:rPr>
          <w:szCs w:val="24"/>
        </w:rPr>
        <w:t>MHz.</w:t>
      </w:r>
      <w:proofErr w:type="spellEnd"/>
      <w:r w:rsidRPr="00450D1D">
        <w:rPr>
          <w:szCs w:val="24"/>
        </w:rPr>
        <w:t xml:space="preserve"> An aircraft determines its slant range from the ground-based transponder at the DME station by interrogating the transponder on a frequency channel and receiving a reply from the transponder on a different frequency channel separated by 63 </w:t>
      </w:r>
      <w:proofErr w:type="spellStart"/>
      <w:r w:rsidRPr="00450D1D">
        <w:rPr>
          <w:szCs w:val="24"/>
        </w:rPr>
        <w:t>MHz.</w:t>
      </w:r>
      <w:proofErr w:type="spellEnd"/>
    </w:p>
    <w:p w14:paraId="2F1D7C21" w14:textId="77777777" w:rsidR="00450D1D" w:rsidRPr="00450D1D" w:rsidRDefault="00450D1D" w:rsidP="00450D1D">
      <w:pPr>
        <w:rPr>
          <w:szCs w:val="24"/>
        </w:rPr>
      </w:pPr>
      <w:r w:rsidRPr="00450D1D">
        <w:rPr>
          <w:szCs w:val="24"/>
        </w:rPr>
        <w:t>For many larger aircraft, navigation applications use multiple DME ground stations for position determination (DME-DME navigation). The slant range provided by DME is also an essential element of the Instrument Landing System (ILS) by augmenting or replacing marker beacons as the check on distance to the runway threshold.</w:t>
      </w:r>
    </w:p>
    <w:p w14:paraId="192FC33A" w14:textId="77777777" w:rsidR="00450D1D" w:rsidRPr="00450D1D" w:rsidRDefault="00450D1D" w:rsidP="00450D1D">
      <w:pPr>
        <w:keepNext/>
        <w:keepLines/>
        <w:spacing w:before="160"/>
        <w:rPr>
          <w:rFonts w:ascii="Times New Roman Bold" w:hAnsi="Times New Roman Bold" w:cs="Times New Roman Bold"/>
          <w:b/>
          <w:szCs w:val="24"/>
          <w:lang w:eastAsia="zh-CN"/>
        </w:rPr>
      </w:pPr>
      <w:r w:rsidRPr="00450D1D">
        <w:rPr>
          <w:szCs w:val="24"/>
        </w:rPr>
        <w:t>The Performance Based Navigation (PBN) concept specifies aircraft area navigation system performance requirements, defined in terms of accuracy, integrity, continuity and functionality, needed within a particular airspace for precise routing. DME-DME can meet the performance requirements for area navigation (RNAV 1, 2 and 5) and the required navigation performance (Basic RNP 1) as specified in Procedures for Air Navigation Services Air Traffic Management.</w:t>
      </w:r>
    </w:p>
    <w:p w14:paraId="58613540" w14:textId="77777777" w:rsidR="00450D1D" w:rsidRPr="00450D1D" w:rsidRDefault="00450D1D" w:rsidP="00450D1D">
      <w:pPr>
        <w:rPr>
          <w:rFonts w:eastAsia="SimSun"/>
          <w:iCs/>
        </w:rPr>
      </w:pPr>
      <w:r w:rsidRPr="00450D1D">
        <w:t xml:space="preserve">Many airport ILS/DME installations have been certified at the highest level of precision approach procedures and are authorized to be used for auto-landing operations, which are achieved by ensuring there is no harmful interference to the various components of the ILS from other systems and extreme propagation anomalies must be </w:t>
      </w:r>
      <w:proofErr w:type="gramStart"/>
      <w:r w:rsidRPr="00450D1D">
        <w:t>taken into account</w:t>
      </w:r>
      <w:proofErr w:type="gramEnd"/>
      <w:r w:rsidRPr="00450D1D">
        <w:t>. DME receiver performance and antenna parameters are</w:t>
      </w:r>
      <w:r w:rsidRPr="00450D1D">
        <w:rPr>
          <w:rFonts w:eastAsia="SimSun"/>
          <w:iCs/>
        </w:rPr>
        <w:t xml:space="preserve"> in Table A1-1.</w:t>
      </w:r>
    </w:p>
    <w:p w14:paraId="2444C666" w14:textId="77777777" w:rsidR="00450D1D" w:rsidRPr="00450D1D" w:rsidRDefault="00450D1D" w:rsidP="00450D1D">
      <w:pPr>
        <w:keepNext/>
        <w:spacing w:before="560" w:after="120"/>
        <w:jc w:val="center"/>
        <w:rPr>
          <w:caps/>
          <w:sz w:val="20"/>
          <w:lang w:eastAsia="zh-CN"/>
        </w:rPr>
      </w:pPr>
      <w:r w:rsidRPr="00450D1D">
        <w:rPr>
          <w:caps/>
          <w:sz w:val="20"/>
          <w:lang w:eastAsia="zh-CN"/>
        </w:rPr>
        <w:t>Table A1-1</w:t>
      </w:r>
    </w:p>
    <w:p w14:paraId="7D7BEAFA" w14:textId="77777777" w:rsidR="00450D1D" w:rsidRPr="00450D1D" w:rsidRDefault="00450D1D" w:rsidP="00450D1D">
      <w:pPr>
        <w:keepNext/>
        <w:keepLines/>
        <w:spacing w:before="0" w:after="120"/>
        <w:jc w:val="center"/>
        <w:rPr>
          <w:rFonts w:ascii="Times New Roman Bold" w:hAnsi="Times New Roman Bold"/>
          <w:b/>
          <w:sz w:val="20"/>
          <w:lang w:eastAsia="zh-CN"/>
        </w:rPr>
      </w:pPr>
      <w:r w:rsidRPr="00450D1D">
        <w:rPr>
          <w:rFonts w:ascii="Times New Roman Bold" w:hAnsi="Times New Roman Bold"/>
          <w:b/>
          <w:sz w:val="20"/>
          <w:lang w:eastAsia="zh-CN"/>
        </w:rPr>
        <w:t>DME receiver performance and antenna parameters</w:t>
      </w:r>
    </w:p>
    <w:tbl>
      <w:tblPr>
        <w:tblStyle w:val="TableGrid11"/>
        <w:tblW w:w="7371" w:type="dxa"/>
        <w:jc w:val="center"/>
        <w:tblInd w:w="0" w:type="dxa"/>
        <w:tblLook w:val="04A0" w:firstRow="1" w:lastRow="0" w:firstColumn="1" w:lastColumn="0" w:noHBand="0" w:noVBand="1"/>
      </w:tblPr>
      <w:tblGrid>
        <w:gridCol w:w="2830"/>
        <w:gridCol w:w="2410"/>
        <w:gridCol w:w="2131"/>
      </w:tblGrid>
      <w:tr w:rsidR="00450D1D" w:rsidRPr="00450D1D" w14:paraId="6AA08BF1"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BFBFBF"/>
            <w:hideMark/>
          </w:tcPr>
          <w:p w14:paraId="15F2744E" w14:textId="77777777" w:rsidR="00450D1D" w:rsidRPr="00450D1D" w:rsidRDefault="00450D1D" w:rsidP="00450D1D">
            <w:pPr>
              <w:keepNext/>
              <w:spacing w:before="80" w:after="80"/>
              <w:jc w:val="center"/>
              <w:rPr>
                <w:rFonts w:ascii="Times New Roman Bold" w:hAnsi="Times New Roman Bold" w:cs="Times New Roman Bold"/>
                <w:b/>
                <w:sz w:val="20"/>
                <w:lang w:eastAsia="fr-FR"/>
              </w:rPr>
            </w:pPr>
            <w:r w:rsidRPr="00450D1D">
              <w:rPr>
                <w:rFonts w:ascii="Times New Roman Bold" w:hAnsi="Times New Roman Bold" w:cs="Times New Roman Bold"/>
                <w:b/>
                <w:sz w:val="20"/>
                <w:lang w:eastAsia="fr-FR"/>
              </w:rPr>
              <w:t>Parameters</w:t>
            </w:r>
          </w:p>
        </w:tc>
        <w:tc>
          <w:tcPr>
            <w:tcW w:w="2410" w:type="dxa"/>
            <w:tcBorders>
              <w:top w:val="single" w:sz="4" w:space="0" w:color="000000"/>
              <w:left w:val="single" w:sz="4" w:space="0" w:color="000000"/>
              <w:bottom w:val="single" w:sz="4" w:space="0" w:color="000000"/>
              <w:right w:val="single" w:sz="4" w:space="0" w:color="000000"/>
            </w:tcBorders>
            <w:shd w:val="clear" w:color="auto" w:fill="BFBFBF"/>
            <w:hideMark/>
          </w:tcPr>
          <w:p w14:paraId="11649501" w14:textId="77777777" w:rsidR="00450D1D" w:rsidRPr="00450D1D" w:rsidRDefault="00450D1D" w:rsidP="00450D1D">
            <w:pPr>
              <w:keepNext/>
              <w:spacing w:before="80" w:after="80"/>
              <w:jc w:val="center"/>
              <w:rPr>
                <w:rFonts w:ascii="Times New Roman Bold" w:hAnsi="Times New Roman Bold" w:cs="Times New Roman Bold"/>
                <w:b/>
                <w:sz w:val="20"/>
                <w:lang w:eastAsia="fr-FR"/>
              </w:rPr>
            </w:pPr>
            <w:r w:rsidRPr="00450D1D">
              <w:rPr>
                <w:rFonts w:ascii="Times New Roman Bold" w:hAnsi="Times New Roman Bold" w:cs="Times New Roman Bold"/>
                <w:b/>
                <w:sz w:val="20"/>
                <w:lang w:eastAsia="fr-FR"/>
              </w:rPr>
              <w:t>DME ground</w:t>
            </w:r>
          </w:p>
        </w:tc>
        <w:tc>
          <w:tcPr>
            <w:tcW w:w="2131" w:type="dxa"/>
            <w:tcBorders>
              <w:top w:val="single" w:sz="4" w:space="0" w:color="000000"/>
              <w:left w:val="single" w:sz="4" w:space="0" w:color="000000"/>
              <w:bottom w:val="single" w:sz="4" w:space="0" w:color="000000"/>
              <w:right w:val="single" w:sz="4" w:space="0" w:color="000000"/>
            </w:tcBorders>
            <w:shd w:val="clear" w:color="auto" w:fill="BFBFBF"/>
            <w:hideMark/>
          </w:tcPr>
          <w:p w14:paraId="5AB4F179" w14:textId="77777777" w:rsidR="00450D1D" w:rsidRPr="00450D1D" w:rsidRDefault="00450D1D" w:rsidP="00450D1D">
            <w:pPr>
              <w:keepNext/>
              <w:spacing w:before="80" w:after="80"/>
              <w:jc w:val="center"/>
              <w:rPr>
                <w:rFonts w:ascii="Times New Roman Bold" w:hAnsi="Times New Roman Bold" w:cs="Times New Roman Bold"/>
                <w:b/>
                <w:sz w:val="20"/>
                <w:lang w:eastAsia="fr-FR"/>
              </w:rPr>
            </w:pPr>
            <w:r w:rsidRPr="00450D1D">
              <w:rPr>
                <w:rFonts w:ascii="Times New Roman Bold" w:hAnsi="Times New Roman Bold" w:cs="Times New Roman Bold"/>
                <w:b/>
                <w:sz w:val="20"/>
                <w:lang w:eastAsia="fr-FR"/>
              </w:rPr>
              <w:t>DME airborne</w:t>
            </w:r>
          </w:p>
        </w:tc>
      </w:tr>
      <w:tr w:rsidR="00450D1D" w:rsidRPr="00450D1D" w14:paraId="7A5166BD"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2C25865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Frequency range of assignable channels, MHz</w:t>
            </w:r>
          </w:p>
        </w:tc>
        <w:tc>
          <w:tcPr>
            <w:tcW w:w="2410" w:type="dxa"/>
            <w:tcBorders>
              <w:top w:val="single" w:sz="4" w:space="0" w:color="000000"/>
              <w:left w:val="single" w:sz="4" w:space="0" w:color="000000"/>
              <w:bottom w:val="single" w:sz="4" w:space="0" w:color="000000"/>
              <w:right w:val="single" w:sz="4" w:space="0" w:color="000000"/>
            </w:tcBorders>
            <w:hideMark/>
          </w:tcPr>
          <w:p w14:paraId="369FF07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1 025-1 150</w:t>
            </w:r>
          </w:p>
        </w:tc>
        <w:tc>
          <w:tcPr>
            <w:tcW w:w="2131" w:type="dxa"/>
            <w:tcBorders>
              <w:top w:val="single" w:sz="4" w:space="0" w:color="000000"/>
              <w:left w:val="single" w:sz="4" w:space="0" w:color="000000"/>
              <w:bottom w:val="single" w:sz="4" w:space="0" w:color="000000"/>
              <w:right w:val="single" w:sz="4" w:space="0" w:color="000000"/>
            </w:tcBorders>
            <w:hideMark/>
          </w:tcPr>
          <w:p w14:paraId="30D8701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9 62-1 213</w:t>
            </w:r>
          </w:p>
        </w:tc>
      </w:tr>
      <w:tr w:rsidR="00450D1D" w:rsidRPr="00450D1D" w14:paraId="3296A03B"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1FDF63F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Bandwidth, MHz</w:t>
            </w:r>
          </w:p>
        </w:tc>
        <w:tc>
          <w:tcPr>
            <w:tcW w:w="2410" w:type="dxa"/>
            <w:tcBorders>
              <w:top w:val="single" w:sz="4" w:space="0" w:color="000000"/>
              <w:left w:val="single" w:sz="4" w:space="0" w:color="000000"/>
              <w:bottom w:val="single" w:sz="4" w:space="0" w:color="000000"/>
              <w:right w:val="single" w:sz="4" w:space="0" w:color="000000"/>
            </w:tcBorders>
            <w:hideMark/>
          </w:tcPr>
          <w:p w14:paraId="5809AAA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3.5</w:t>
            </w:r>
          </w:p>
        </w:tc>
        <w:tc>
          <w:tcPr>
            <w:tcW w:w="2131" w:type="dxa"/>
            <w:tcBorders>
              <w:top w:val="single" w:sz="4" w:space="0" w:color="000000"/>
              <w:left w:val="single" w:sz="4" w:space="0" w:color="000000"/>
              <w:bottom w:val="single" w:sz="4" w:space="0" w:color="000000"/>
              <w:right w:val="single" w:sz="4" w:space="0" w:color="000000"/>
            </w:tcBorders>
            <w:hideMark/>
          </w:tcPr>
          <w:p w14:paraId="05E4B8E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3.5</w:t>
            </w:r>
          </w:p>
        </w:tc>
      </w:tr>
      <w:tr w:rsidR="00450D1D" w:rsidRPr="00450D1D" w14:paraId="3F2A0488"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578DCC4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 xml:space="preserve">Maximum antenna gain, </w:t>
            </w:r>
            <w:proofErr w:type="spellStart"/>
            <w:r w:rsidRPr="00450D1D">
              <w:rPr>
                <w:sz w:val="20"/>
                <w:lang w:eastAsia="fr-FR"/>
              </w:rPr>
              <w:t>dBi</w:t>
            </w:r>
            <w:proofErr w:type="spellEnd"/>
            <w:r w:rsidRPr="00450D1D">
              <w:rPr>
                <w:sz w:val="16"/>
                <w:szCs w:val="16"/>
                <w:lang w:eastAsia="fr-FR"/>
              </w:rPr>
              <w:t xml:space="preserve"> </w:t>
            </w:r>
          </w:p>
        </w:tc>
        <w:tc>
          <w:tcPr>
            <w:tcW w:w="2410" w:type="dxa"/>
            <w:tcBorders>
              <w:top w:val="single" w:sz="4" w:space="0" w:color="000000"/>
              <w:left w:val="single" w:sz="4" w:space="0" w:color="000000"/>
              <w:bottom w:val="single" w:sz="4" w:space="0" w:color="000000"/>
              <w:right w:val="single" w:sz="4" w:space="0" w:color="000000"/>
            </w:tcBorders>
            <w:hideMark/>
          </w:tcPr>
          <w:p w14:paraId="75E1A4C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 xml:space="preserve">16 </w:t>
            </w:r>
            <w:r w:rsidRPr="00450D1D">
              <w:rPr>
                <w:sz w:val="18"/>
                <w:szCs w:val="18"/>
                <w:lang w:eastAsia="fr-FR"/>
              </w:rPr>
              <w:br/>
            </w:r>
            <w:r w:rsidRPr="00450D1D">
              <w:rPr>
                <w:sz w:val="20"/>
                <w:lang w:eastAsia="fr-FR"/>
              </w:rPr>
              <w:t>12</w:t>
            </w:r>
          </w:p>
        </w:tc>
        <w:tc>
          <w:tcPr>
            <w:tcW w:w="2131" w:type="dxa"/>
            <w:tcBorders>
              <w:top w:val="single" w:sz="4" w:space="0" w:color="000000"/>
              <w:left w:val="single" w:sz="4" w:space="0" w:color="000000"/>
              <w:bottom w:val="single" w:sz="4" w:space="0" w:color="000000"/>
              <w:right w:val="single" w:sz="4" w:space="0" w:color="000000"/>
            </w:tcBorders>
            <w:hideMark/>
          </w:tcPr>
          <w:p w14:paraId="6C7AD42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5.4</w:t>
            </w:r>
          </w:p>
        </w:tc>
      </w:tr>
      <w:tr w:rsidR="00450D1D" w:rsidRPr="00450D1D" w14:paraId="109AAF52"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49FCB4F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Noise figure, dB</w:t>
            </w:r>
          </w:p>
        </w:tc>
        <w:tc>
          <w:tcPr>
            <w:tcW w:w="2410" w:type="dxa"/>
            <w:tcBorders>
              <w:top w:val="single" w:sz="4" w:space="0" w:color="000000"/>
              <w:left w:val="single" w:sz="4" w:space="0" w:color="000000"/>
              <w:bottom w:val="single" w:sz="4" w:space="0" w:color="000000"/>
              <w:right w:val="single" w:sz="4" w:space="0" w:color="000000"/>
            </w:tcBorders>
            <w:hideMark/>
          </w:tcPr>
          <w:p w14:paraId="7EB64BB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w:t>
            </w:r>
          </w:p>
        </w:tc>
        <w:tc>
          <w:tcPr>
            <w:tcW w:w="2131" w:type="dxa"/>
            <w:tcBorders>
              <w:top w:val="single" w:sz="4" w:space="0" w:color="000000"/>
              <w:left w:val="single" w:sz="4" w:space="0" w:color="000000"/>
              <w:bottom w:val="single" w:sz="4" w:space="0" w:color="000000"/>
              <w:right w:val="single" w:sz="4" w:space="0" w:color="000000"/>
            </w:tcBorders>
            <w:hideMark/>
          </w:tcPr>
          <w:p w14:paraId="3284180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w:t>
            </w:r>
          </w:p>
        </w:tc>
      </w:tr>
      <w:tr w:rsidR="00450D1D" w:rsidRPr="00450D1D" w14:paraId="6B872C3F"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19448A0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 xml:space="preserve">Cable loss, dB </w:t>
            </w:r>
          </w:p>
        </w:tc>
        <w:tc>
          <w:tcPr>
            <w:tcW w:w="2410" w:type="dxa"/>
            <w:tcBorders>
              <w:top w:val="single" w:sz="4" w:space="0" w:color="000000"/>
              <w:left w:val="single" w:sz="4" w:space="0" w:color="000000"/>
              <w:bottom w:val="single" w:sz="4" w:space="0" w:color="000000"/>
              <w:right w:val="single" w:sz="4" w:space="0" w:color="000000"/>
            </w:tcBorders>
            <w:hideMark/>
          </w:tcPr>
          <w:p w14:paraId="7570BD1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&lt; 2</w:t>
            </w:r>
          </w:p>
        </w:tc>
        <w:tc>
          <w:tcPr>
            <w:tcW w:w="2131" w:type="dxa"/>
            <w:tcBorders>
              <w:top w:val="single" w:sz="4" w:space="0" w:color="000000"/>
              <w:left w:val="single" w:sz="4" w:space="0" w:color="000000"/>
              <w:bottom w:val="single" w:sz="4" w:space="0" w:color="000000"/>
              <w:right w:val="single" w:sz="4" w:space="0" w:color="000000"/>
            </w:tcBorders>
            <w:hideMark/>
          </w:tcPr>
          <w:p w14:paraId="0113B15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w:t>
            </w:r>
          </w:p>
        </w:tc>
      </w:tr>
      <w:tr w:rsidR="00450D1D" w:rsidRPr="00450D1D" w14:paraId="20692FA8"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3BB95E5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 xml:space="preserve">Selectivity, attenuation (dB) @ </w:t>
            </w:r>
            <w:proofErr w:type="spellStart"/>
            <w:r w:rsidRPr="00450D1D">
              <w:rPr>
                <w:sz w:val="20"/>
                <w:lang w:eastAsia="fr-FR"/>
              </w:rPr>
              <w:t>freq</w:t>
            </w:r>
            <w:proofErr w:type="spellEnd"/>
            <w:r w:rsidRPr="00450D1D">
              <w:rPr>
                <w:sz w:val="20"/>
                <w:lang w:eastAsia="fr-FR"/>
              </w:rPr>
              <w:t xml:space="preserve"> offset (MHz)</w:t>
            </w:r>
          </w:p>
        </w:tc>
        <w:tc>
          <w:tcPr>
            <w:tcW w:w="2410" w:type="dxa"/>
            <w:tcBorders>
              <w:top w:val="single" w:sz="4" w:space="0" w:color="000000"/>
              <w:left w:val="single" w:sz="4" w:space="0" w:color="000000"/>
              <w:bottom w:val="single" w:sz="4" w:space="0" w:color="000000"/>
              <w:right w:val="single" w:sz="4" w:space="0" w:color="000000"/>
            </w:tcBorders>
            <w:hideMark/>
          </w:tcPr>
          <w:p w14:paraId="5164A20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0 @ 0</w:t>
            </w:r>
          </w:p>
          <w:p w14:paraId="1CA95E8F"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10 @ 2.2</w:t>
            </w:r>
          </w:p>
          <w:p w14:paraId="289D504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60 @ 9.6</w:t>
            </w:r>
          </w:p>
        </w:tc>
        <w:tc>
          <w:tcPr>
            <w:tcW w:w="2131" w:type="dxa"/>
            <w:tcBorders>
              <w:top w:val="single" w:sz="4" w:space="0" w:color="000000"/>
              <w:left w:val="single" w:sz="4" w:space="0" w:color="000000"/>
              <w:bottom w:val="single" w:sz="4" w:space="0" w:color="000000"/>
              <w:right w:val="single" w:sz="4" w:space="0" w:color="000000"/>
            </w:tcBorders>
            <w:hideMark/>
          </w:tcPr>
          <w:p w14:paraId="361D230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6 @ 0.9</w:t>
            </w:r>
          </w:p>
          <w:p w14:paraId="16D4E98F"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20 @ 1.05</w:t>
            </w:r>
          </w:p>
          <w:p w14:paraId="0110C0A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40 @ 1.3</w:t>
            </w:r>
          </w:p>
          <w:p w14:paraId="7ABBBF3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60 @ 1.5</w:t>
            </w:r>
          </w:p>
          <w:p w14:paraId="0FA3F7E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70 @ 3</w:t>
            </w:r>
          </w:p>
        </w:tc>
      </w:tr>
    </w:tbl>
    <w:p w14:paraId="7E560D5B" w14:textId="77777777" w:rsidR="00450D1D" w:rsidRPr="00450D1D" w:rsidRDefault="00450D1D" w:rsidP="00450D1D">
      <w:pPr>
        <w:tabs>
          <w:tab w:val="clear" w:pos="1134"/>
          <w:tab w:val="clear" w:pos="1871"/>
          <w:tab w:val="clear" w:pos="2268"/>
        </w:tabs>
        <w:spacing w:before="0"/>
        <w:rPr>
          <w:sz w:val="20"/>
          <w:lang w:val="fr-FR" w:eastAsia="zh-CN"/>
        </w:rPr>
      </w:pPr>
    </w:p>
    <w:p w14:paraId="464B4748" w14:textId="77777777" w:rsidR="00450D1D" w:rsidRPr="00450D1D" w:rsidRDefault="00450D1D" w:rsidP="00450D1D">
      <w:pPr>
        <w:keepNext/>
        <w:keepLines/>
        <w:spacing w:before="200"/>
        <w:ind w:left="1134" w:hanging="1134"/>
        <w:outlineLvl w:val="1"/>
        <w:rPr>
          <w:b/>
          <w:lang w:val="fr-FR" w:eastAsia="zh-CN"/>
        </w:rPr>
      </w:pPr>
      <w:r w:rsidRPr="00450D1D">
        <w:rPr>
          <w:b/>
          <w:lang w:val="fr-FR" w:eastAsia="zh-CN"/>
        </w:rPr>
        <w:t>A1.3</w:t>
      </w:r>
      <w:r w:rsidRPr="00450D1D">
        <w:rPr>
          <w:b/>
          <w:lang w:val="fr-FR" w:eastAsia="zh-CN"/>
        </w:rPr>
        <w:tab/>
      </w:r>
      <w:proofErr w:type="spellStart"/>
      <w:r w:rsidRPr="00450D1D">
        <w:rPr>
          <w:b/>
          <w:lang w:val="fr-FR" w:eastAsia="zh-CN"/>
        </w:rPr>
        <w:t>Secondary</w:t>
      </w:r>
      <w:proofErr w:type="spellEnd"/>
      <w:r w:rsidRPr="00450D1D">
        <w:rPr>
          <w:b/>
          <w:lang w:val="fr-FR" w:eastAsia="zh-CN"/>
        </w:rPr>
        <w:t xml:space="preserve"> Surveillance Radar (SSR)</w:t>
      </w:r>
    </w:p>
    <w:p w14:paraId="50FA6C4C" w14:textId="77777777" w:rsidR="00450D1D" w:rsidRPr="00450D1D" w:rsidRDefault="00450D1D" w:rsidP="00450D1D">
      <w:r w:rsidRPr="00450D1D">
        <w:t xml:space="preserve">SSR systems interrogate an aircraft transponder on 1 030 MHz and receive replies from the aircraft transponder on 1 090 </w:t>
      </w:r>
      <w:proofErr w:type="spellStart"/>
      <w:r w:rsidRPr="00450D1D">
        <w:t>MHz.</w:t>
      </w:r>
      <w:proofErr w:type="spellEnd"/>
      <w:r w:rsidRPr="00450D1D">
        <w:t xml:space="preserve"> The radar </w:t>
      </w:r>
      <w:proofErr w:type="gramStart"/>
      <w:r w:rsidRPr="00450D1D">
        <w:t>is able to</w:t>
      </w:r>
      <w:proofErr w:type="gramEnd"/>
      <w:r w:rsidRPr="00450D1D">
        <w:t xml:space="preserve"> determine the range and bearing of the aircraft from replies, which can also contain additional data such as aircraft identity, altitude, and speed. Different SSR Modes (A, C, and S) have different additional capabilities with different signal structures including a data channel. Mode A codes aircraft identity and Mode C codes the aircraft-derived barometric altitude. Mode S includes the same capabilities as Mode A/C, but with the additional ability to selectively call specific aircraft and request more advanced aircraft data. SSRs are an essential component of air traffic control systems.</w:t>
      </w:r>
    </w:p>
    <w:p w14:paraId="321982F7" w14:textId="77777777" w:rsidR="00450D1D" w:rsidRPr="00450D1D" w:rsidRDefault="00450D1D" w:rsidP="00450D1D">
      <w:r w:rsidRPr="00450D1D">
        <w:t>Table A1-2 contains suggested characteristics for the SSR ground interrogator receiver and the SSR airborne transponder receiver.</w:t>
      </w:r>
    </w:p>
    <w:p w14:paraId="17C21207" w14:textId="77777777" w:rsidR="00450D1D" w:rsidRPr="00450D1D" w:rsidRDefault="00450D1D" w:rsidP="00450D1D">
      <w:pPr>
        <w:keepNext/>
        <w:spacing w:before="560" w:after="120"/>
        <w:jc w:val="center"/>
        <w:rPr>
          <w:caps/>
          <w:sz w:val="20"/>
        </w:rPr>
      </w:pPr>
      <w:r w:rsidRPr="00450D1D">
        <w:rPr>
          <w:caps/>
          <w:sz w:val="20"/>
        </w:rPr>
        <w:t>Table A1-2</w:t>
      </w:r>
    </w:p>
    <w:p w14:paraId="0B3A5749"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SSR system receiver performance and antenna assumptions</w:t>
      </w:r>
    </w:p>
    <w:tbl>
      <w:tblPr>
        <w:tblStyle w:val="TableGrid2"/>
        <w:tblW w:w="7371" w:type="dxa"/>
        <w:jc w:val="center"/>
        <w:tblLook w:val="04A0" w:firstRow="1" w:lastRow="0" w:firstColumn="1" w:lastColumn="0" w:noHBand="0" w:noVBand="1"/>
      </w:tblPr>
      <w:tblGrid>
        <w:gridCol w:w="2830"/>
        <w:gridCol w:w="2410"/>
        <w:gridCol w:w="2131"/>
      </w:tblGrid>
      <w:tr w:rsidR="00450D1D" w:rsidRPr="00450D1D" w14:paraId="0F07A818" w14:textId="77777777" w:rsidTr="009D683C">
        <w:trPr>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BFBFBF"/>
            <w:hideMark/>
          </w:tcPr>
          <w:p w14:paraId="58333C99"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Parameters</w:t>
            </w:r>
          </w:p>
        </w:tc>
        <w:tc>
          <w:tcPr>
            <w:tcW w:w="2410" w:type="dxa"/>
            <w:tcBorders>
              <w:top w:val="single" w:sz="4" w:space="0" w:color="auto"/>
              <w:left w:val="single" w:sz="4" w:space="0" w:color="auto"/>
              <w:bottom w:val="single" w:sz="4" w:space="0" w:color="auto"/>
              <w:right w:val="single" w:sz="4" w:space="0" w:color="auto"/>
            </w:tcBorders>
            <w:shd w:val="clear" w:color="auto" w:fill="BFBFBF"/>
            <w:hideMark/>
          </w:tcPr>
          <w:p w14:paraId="40A89273"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SSR airborne transponder</w:t>
            </w:r>
          </w:p>
        </w:tc>
        <w:tc>
          <w:tcPr>
            <w:tcW w:w="2131" w:type="dxa"/>
            <w:tcBorders>
              <w:top w:val="single" w:sz="4" w:space="0" w:color="auto"/>
              <w:left w:val="single" w:sz="4" w:space="0" w:color="auto"/>
              <w:bottom w:val="single" w:sz="4" w:space="0" w:color="auto"/>
              <w:right w:val="single" w:sz="4" w:space="0" w:color="auto"/>
            </w:tcBorders>
            <w:shd w:val="clear" w:color="auto" w:fill="BFBFBF"/>
            <w:hideMark/>
          </w:tcPr>
          <w:p w14:paraId="1E070997"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SSR ground interrogator</w:t>
            </w:r>
          </w:p>
        </w:tc>
      </w:tr>
      <w:tr w:rsidR="00450D1D" w:rsidRPr="00450D1D" w14:paraId="5B1F6BC8"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33C86A1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Centre frequency, MHz</w:t>
            </w:r>
          </w:p>
        </w:tc>
        <w:tc>
          <w:tcPr>
            <w:tcW w:w="2410" w:type="dxa"/>
            <w:tcBorders>
              <w:top w:val="single" w:sz="4" w:space="0" w:color="auto"/>
              <w:left w:val="single" w:sz="4" w:space="0" w:color="auto"/>
              <w:bottom w:val="single" w:sz="4" w:space="0" w:color="auto"/>
              <w:right w:val="single" w:sz="4" w:space="0" w:color="auto"/>
            </w:tcBorders>
            <w:hideMark/>
          </w:tcPr>
          <w:p w14:paraId="2A9A2E1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1 030</w:t>
            </w:r>
          </w:p>
        </w:tc>
        <w:tc>
          <w:tcPr>
            <w:tcW w:w="2131" w:type="dxa"/>
            <w:tcBorders>
              <w:top w:val="single" w:sz="4" w:space="0" w:color="auto"/>
              <w:left w:val="single" w:sz="4" w:space="0" w:color="auto"/>
              <w:bottom w:val="single" w:sz="4" w:space="0" w:color="auto"/>
              <w:right w:val="single" w:sz="4" w:space="0" w:color="auto"/>
            </w:tcBorders>
            <w:hideMark/>
          </w:tcPr>
          <w:p w14:paraId="77E65A3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r>
      <w:tr w:rsidR="00450D1D" w:rsidRPr="00450D1D" w14:paraId="236CE4C9"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5F76D14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Bandwidth, MHz</w:t>
            </w:r>
          </w:p>
        </w:tc>
        <w:tc>
          <w:tcPr>
            <w:tcW w:w="2410" w:type="dxa"/>
            <w:tcBorders>
              <w:top w:val="single" w:sz="4" w:space="0" w:color="auto"/>
              <w:left w:val="single" w:sz="4" w:space="0" w:color="auto"/>
              <w:bottom w:val="single" w:sz="4" w:space="0" w:color="auto"/>
              <w:right w:val="single" w:sz="4" w:space="0" w:color="auto"/>
            </w:tcBorders>
            <w:hideMark/>
          </w:tcPr>
          <w:p w14:paraId="6C46EFF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w:t>
            </w:r>
          </w:p>
        </w:tc>
        <w:tc>
          <w:tcPr>
            <w:tcW w:w="2131" w:type="dxa"/>
            <w:tcBorders>
              <w:top w:val="single" w:sz="4" w:space="0" w:color="auto"/>
              <w:left w:val="single" w:sz="4" w:space="0" w:color="auto"/>
              <w:bottom w:val="single" w:sz="4" w:space="0" w:color="auto"/>
              <w:right w:val="single" w:sz="4" w:space="0" w:color="auto"/>
            </w:tcBorders>
            <w:hideMark/>
          </w:tcPr>
          <w:p w14:paraId="78710E3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4.5 (Mode A and C)</w:t>
            </w:r>
          </w:p>
          <w:p w14:paraId="243BC12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2.3 (Mode S)</w:t>
            </w:r>
          </w:p>
        </w:tc>
      </w:tr>
      <w:tr w:rsidR="00450D1D" w:rsidRPr="00450D1D" w14:paraId="5C7E41D9"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2391A5A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 xml:space="preserve">Maximum antenna gain, </w:t>
            </w:r>
            <w:proofErr w:type="spellStart"/>
            <w:r w:rsidRPr="00450D1D">
              <w:rPr>
                <w:sz w:val="20"/>
              </w:rPr>
              <w:t>dBi</w:t>
            </w:r>
            <w:proofErr w:type="spellEnd"/>
          </w:p>
        </w:tc>
        <w:tc>
          <w:tcPr>
            <w:tcW w:w="2410" w:type="dxa"/>
            <w:tcBorders>
              <w:top w:val="single" w:sz="4" w:space="0" w:color="auto"/>
              <w:left w:val="single" w:sz="4" w:space="0" w:color="auto"/>
              <w:bottom w:val="single" w:sz="4" w:space="0" w:color="auto"/>
              <w:right w:val="single" w:sz="4" w:space="0" w:color="auto"/>
            </w:tcBorders>
            <w:hideMark/>
          </w:tcPr>
          <w:p w14:paraId="258D893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2.8 / 5.4</w:t>
            </w:r>
          </w:p>
        </w:tc>
        <w:tc>
          <w:tcPr>
            <w:tcW w:w="2131" w:type="dxa"/>
            <w:tcBorders>
              <w:top w:val="single" w:sz="4" w:space="0" w:color="auto"/>
              <w:left w:val="single" w:sz="4" w:space="0" w:color="auto"/>
              <w:bottom w:val="single" w:sz="4" w:space="0" w:color="auto"/>
              <w:right w:val="single" w:sz="4" w:space="0" w:color="auto"/>
            </w:tcBorders>
            <w:hideMark/>
          </w:tcPr>
          <w:p w14:paraId="41D67CC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27</w:t>
            </w:r>
          </w:p>
        </w:tc>
      </w:tr>
      <w:tr w:rsidR="00450D1D" w:rsidRPr="00450D1D" w14:paraId="141A788B"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72B1145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Antenna polarization</w:t>
            </w:r>
          </w:p>
        </w:tc>
        <w:tc>
          <w:tcPr>
            <w:tcW w:w="2410" w:type="dxa"/>
            <w:tcBorders>
              <w:top w:val="single" w:sz="4" w:space="0" w:color="auto"/>
              <w:left w:val="single" w:sz="4" w:space="0" w:color="auto"/>
              <w:bottom w:val="single" w:sz="4" w:space="0" w:color="auto"/>
              <w:right w:val="single" w:sz="4" w:space="0" w:color="auto"/>
            </w:tcBorders>
            <w:hideMark/>
          </w:tcPr>
          <w:p w14:paraId="0E657C9D"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c>
          <w:tcPr>
            <w:tcW w:w="2131" w:type="dxa"/>
            <w:tcBorders>
              <w:top w:val="single" w:sz="4" w:space="0" w:color="auto"/>
              <w:left w:val="single" w:sz="4" w:space="0" w:color="auto"/>
              <w:bottom w:val="single" w:sz="4" w:space="0" w:color="auto"/>
              <w:right w:val="single" w:sz="4" w:space="0" w:color="auto"/>
            </w:tcBorders>
            <w:hideMark/>
          </w:tcPr>
          <w:p w14:paraId="666A390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r>
      <w:tr w:rsidR="00450D1D" w:rsidRPr="00450D1D" w14:paraId="01AA6520"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568F2C6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Cable loss, dB</w:t>
            </w:r>
          </w:p>
        </w:tc>
        <w:tc>
          <w:tcPr>
            <w:tcW w:w="2410" w:type="dxa"/>
            <w:tcBorders>
              <w:top w:val="single" w:sz="4" w:space="0" w:color="auto"/>
              <w:left w:val="single" w:sz="4" w:space="0" w:color="auto"/>
              <w:bottom w:val="single" w:sz="4" w:space="0" w:color="auto"/>
              <w:right w:val="single" w:sz="4" w:space="0" w:color="auto"/>
            </w:tcBorders>
            <w:hideMark/>
          </w:tcPr>
          <w:p w14:paraId="4DA78FA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2131" w:type="dxa"/>
            <w:tcBorders>
              <w:top w:val="single" w:sz="4" w:space="0" w:color="auto"/>
              <w:left w:val="single" w:sz="4" w:space="0" w:color="auto"/>
              <w:bottom w:val="single" w:sz="4" w:space="0" w:color="auto"/>
              <w:right w:val="single" w:sz="4" w:space="0" w:color="auto"/>
            </w:tcBorders>
            <w:hideMark/>
          </w:tcPr>
          <w:p w14:paraId="303F263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r>
      <w:tr w:rsidR="00450D1D" w:rsidRPr="00450D1D" w14:paraId="41CE492F"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00F63F3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2410" w:type="dxa"/>
            <w:tcBorders>
              <w:top w:val="single" w:sz="4" w:space="0" w:color="auto"/>
              <w:left w:val="single" w:sz="4" w:space="0" w:color="auto"/>
              <w:bottom w:val="single" w:sz="4" w:space="0" w:color="auto"/>
              <w:right w:val="single" w:sz="4" w:space="0" w:color="auto"/>
            </w:tcBorders>
            <w:hideMark/>
          </w:tcPr>
          <w:p w14:paraId="01E4CD0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3</w:t>
            </w:r>
          </w:p>
          <w:p w14:paraId="4199283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24.6 @ 10</w:t>
            </w:r>
          </w:p>
          <w:p w14:paraId="2BA803E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67A9992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c>
          <w:tcPr>
            <w:tcW w:w="2131" w:type="dxa"/>
            <w:tcBorders>
              <w:top w:val="single" w:sz="4" w:space="0" w:color="auto"/>
              <w:left w:val="single" w:sz="4" w:space="0" w:color="auto"/>
              <w:bottom w:val="single" w:sz="4" w:space="0" w:color="auto"/>
              <w:right w:val="single" w:sz="4" w:space="0" w:color="auto"/>
            </w:tcBorders>
            <w:hideMark/>
          </w:tcPr>
          <w:p w14:paraId="7064E21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3</w:t>
            </w:r>
          </w:p>
          <w:p w14:paraId="6941F79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24.6 @ 10</w:t>
            </w:r>
          </w:p>
          <w:p w14:paraId="22C49CC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6BC00D6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r>
      <w:tr w:rsidR="00450D1D" w:rsidRPr="00450D1D" w14:paraId="4CEC0B5D"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21DA6F2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Noise figure, dB</w:t>
            </w:r>
          </w:p>
        </w:tc>
        <w:tc>
          <w:tcPr>
            <w:tcW w:w="2410" w:type="dxa"/>
            <w:tcBorders>
              <w:top w:val="single" w:sz="4" w:space="0" w:color="auto"/>
              <w:left w:val="single" w:sz="4" w:space="0" w:color="auto"/>
              <w:bottom w:val="single" w:sz="4" w:space="0" w:color="auto"/>
              <w:right w:val="single" w:sz="4" w:space="0" w:color="auto"/>
            </w:tcBorders>
            <w:hideMark/>
          </w:tcPr>
          <w:p w14:paraId="53E73EA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c>
          <w:tcPr>
            <w:tcW w:w="2131" w:type="dxa"/>
            <w:tcBorders>
              <w:top w:val="single" w:sz="4" w:space="0" w:color="auto"/>
              <w:left w:val="single" w:sz="4" w:space="0" w:color="auto"/>
              <w:bottom w:val="single" w:sz="4" w:space="0" w:color="auto"/>
              <w:right w:val="single" w:sz="4" w:space="0" w:color="auto"/>
            </w:tcBorders>
            <w:hideMark/>
          </w:tcPr>
          <w:p w14:paraId="695A6BF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r>
    </w:tbl>
    <w:p w14:paraId="167CD092" w14:textId="77777777" w:rsidR="00450D1D" w:rsidRPr="00450D1D" w:rsidRDefault="00450D1D" w:rsidP="00450D1D">
      <w:pPr>
        <w:tabs>
          <w:tab w:val="left" w:pos="708"/>
        </w:tabs>
        <w:spacing w:before="0"/>
        <w:rPr>
          <w:sz w:val="20"/>
          <w:lang w:eastAsia="zh-CN"/>
        </w:rPr>
      </w:pPr>
    </w:p>
    <w:p w14:paraId="4D5A2616" w14:textId="77777777" w:rsidR="00450D1D" w:rsidRPr="00450D1D" w:rsidRDefault="00450D1D" w:rsidP="00450D1D">
      <w:pPr>
        <w:keepNext/>
        <w:keepLines/>
        <w:spacing w:before="200"/>
        <w:ind w:left="1134" w:hanging="1134"/>
        <w:outlineLvl w:val="1"/>
        <w:rPr>
          <w:rFonts w:ascii="Times New Roman Bold" w:hAnsi="Times New Roman Bold"/>
          <w:b/>
          <w:spacing w:val="-4"/>
          <w:lang w:eastAsia="zh-CN"/>
        </w:rPr>
      </w:pPr>
      <w:r w:rsidRPr="00450D1D">
        <w:rPr>
          <w:b/>
          <w:lang w:eastAsia="zh-CN"/>
        </w:rPr>
        <w:t>A1.4</w:t>
      </w:r>
      <w:r w:rsidRPr="00450D1D">
        <w:rPr>
          <w:b/>
          <w:lang w:eastAsia="zh-CN"/>
        </w:rPr>
        <w:tab/>
      </w:r>
      <w:bookmarkStart w:id="21" w:name="_Hlk193377149"/>
      <w:r w:rsidRPr="00450D1D">
        <w:rPr>
          <w:rFonts w:ascii="Times New Roman Bold" w:hAnsi="Times New Roman Bold"/>
          <w:b/>
          <w:spacing w:val="-4"/>
          <w:lang w:eastAsia="zh-CN"/>
        </w:rPr>
        <w:t>Automatic Dependent Surveillance-Broadcast (ADS-B) 1 090 MHz extended squitter</w:t>
      </w:r>
      <w:bookmarkEnd w:id="21"/>
    </w:p>
    <w:p w14:paraId="16740AE9" w14:textId="77777777" w:rsidR="00450D1D" w:rsidRPr="00450D1D" w:rsidRDefault="00450D1D" w:rsidP="00450D1D">
      <w:pPr>
        <w:rPr>
          <w:szCs w:val="24"/>
        </w:rPr>
      </w:pPr>
      <w:r w:rsidRPr="00450D1D">
        <w:rPr>
          <w:szCs w:val="24"/>
        </w:rPr>
        <w:t xml:space="preserve">ADS-B using 1 090 MHz extended squitter (1090ES) provides air-to-air, air-to-ground, air-to-space datalink capabilities. ADS-B messages deliver aircraft </w:t>
      </w:r>
      <w:proofErr w:type="gramStart"/>
      <w:r w:rsidRPr="00450D1D">
        <w:rPr>
          <w:szCs w:val="24"/>
        </w:rPr>
        <w:t>identity,</w:t>
      </w:r>
      <w:proofErr w:type="gramEnd"/>
      <w:r w:rsidRPr="00450D1D">
        <w:rPr>
          <w:szCs w:val="24"/>
        </w:rPr>
        <w:t xml:space="preserve"> aircraft derived position and other aircraft data and are used in air traffic control applications as well as cockpit traffic situational awareness and airspace routing efficiency applications.</w:t>
      </w:r>
    </w:p>
    <w:p w14:paraId="7CD35C37" w14:textId="77777777" w:rsidR="00450D1D" w:rsidRPr="00450D1D" w:rsidRDefault="00450D1D" w:rsidP="00450D1D">
      <w:r w:rsidRPr="00450D1D">
        <w:t>Table A1-3 contains suggested characteristics for the ADS-B 1090ES airborne receiver.</w:t>
      </w:r>
    </w:p>
    <w:p w14:paraId="5385A66F" w14:textId="77777777" w:rsidR="00450D1D" w:rsidRPr="00450D1D" w:rsidRDefault="00450D1D" w:rsidP="00450D1D">
      <w:pPr>
        <w:keepNext/>
        <w:spacing w:before="480" w:after="120"/>
        <w:jc w:val="center"/>
        <w:rPr>
          <w:caps/>
          <w:sz w:val="20"/>
        </w:rPr>
      </w:pPr>
      <w:r w:rsidRPr="00450D1D">
        <w:rPr>
          <w:caps/>
          <w:sz w:val="20"/>
        </w:rPr>
        <w:t>Table A1-3</w:t>
      </w:r>
    </w:p>
    <w:p w14:paraId="494EE549"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ADS-B 1090ES system receiver performance and antenna assumptions</w:t>
      </w:r>
    </w:p>
    <w:tbl>
      <w:tblPr>
        <w:tblStyle w:val="TableGrid3"/>
        <w:tblW w:w="9639" w:type="dxa"/>
        <w:jc w:val="center"/>
        <w:tblLayout w:type="fixed"/>
        <w:tblLook w:val="04A0" w:firstRow="1" w:lastRow="0" w:firstColumn="1" w:lastColumn="0" w:noHBand="0" w:noVBand="1"/>
      </w:tblPr>
      <w:tblGrid>
        <w:gridCol w:w="3169"/>
        <w:gridCol w:w="2177"/>
        <w:gridCol w:w="2304"/>
        <w:gridCol w:w="1989"/>
      </w:tblGrid>
      <w:tr w:rsidR="00450D1D" w:rsidRPr="00450D1D" w14:paraId="7930FBE8" w14:textId="77777777" w:rsidTr="009D683C">
        <w:trPr>
          <w:tblHeader/>
          <w:jc w:val="center"/>
        </w:trPr>
        <w:tc>
          <w:tcPr>
            <w:tcW w:w="2724" w:type="dxa"/>
            <w:tcBorders>
              <w:top w:val="single" w:sz="4" w:space="0" w:color="auto"/>
              <w:left w:val="single" w:sz="4" w:space="0" w:color="auto"/>
              <w:bottom w:val="single" w:sz="4" w:space="0" w:color="auto"/>
              <w:right w:val="single" w:sz="4" w:space="0" w:color="auto"/>
            </w:tcBorders>
            <w:shd w:val="clear" w:color="auto" w:fill="BFBFBF"/>
            <w:hideMark/>
          </w:tcPr>
          <w:p w14:paraId="72BF101C"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Parameters</w:t>
            </w:r>
          </w:p>
        </w:tc>
        <w:tc>
          <w:tcPr>
            <w:tcW w:w="1871" w:type="dxa"/>
            <w:tcBorders>
              <w:top w:val="single" w:sz="4" w:space="0" w:color="auto"/>
              <w:left w:val="single" w:sz="4" w:space="0" w:color="auto"/>
              <w:bottom w:val="single" w:sz="4" w:space="0" w:color="auto"/>
              <w:right w:val="single" w:sz="4" w:space="0" w:color="auto"/>
            </w:tcBorders>
            <w:shd w:val="clear" w:color="auto" w:fill="BFBFBF"/>
            <w:hideMark/>
          </w:tcPr>
          <w:p w14:paraId="26DA0646"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ADS-B (airborne)</w:t>
            </w:r>
          </w:p>
        </w:tc>
        <w:tc>
          <w:tcPr>
            <w:tcW w:w="1980" w:type="dxa"/>
            <w:tcBorders>
              <w:top w:val="single" w:sz="4" w:space="0" w:color="auto"/>
              <w:left w:val="single" w:sz="4" w:space="0" w:color="auto"/>
              <w:bottom w:val="single" w:sz="4" w:space="0" w:color="auto"/>
              <w:right w:val="single" w:sz="4" w:space="0" w:color="auto"/>
            </w:tcBorders>
            <w:shd w:val="clear" w:color="auto" w:fill="BFBFBF"/>
            <w:hideMark/>
          </w:tcPr>
          <w:p w14:paraId="152F67E6"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ADS-B (ground)</w:t>
            </w:r>
          </w:p>
        </w:tc>
        <w:tc>
          <w:tcPr>
            <w:tcW w:w="1710" w:type="dxa"/>
            <w:tcBorders>
              <w:top w:val="single" w:sz="4" w:space="0" w:color="auto"/>
              <w:left w:val="single" w:sz="4" w:space="0" w:color="auto"/>
              <w:bottom w:val="single" w:sz="4" w:space="0" w:color="auto"/>
              <w:right w:val="single" w:sz="4" w:space="0" w:color="auto"/>
            </w:tcBorders>
            <w:shd w:val="clear" w:color="auto" w:fill="BFBFBF"/>
            <w:hideMark/>
          </w:tcPr>
          <w:p w14:paraId="56B1AC6F"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ADS-B (space)</w:t>
            </w:r>
          </w:p>
        </w:tc>
      </w:tr>
      <w:tr w:rsidR="00450D1D" w:rsidRPr="00450D1D" w14:paraId="00759D37"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673CEE7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Centre frequency, MHz</w:t>
            </w:r>
          </w:p>
        </w:tc>
        <w:tc>
          <w:tcPr>
            <w:tcW w:w="1871" w:type="dxa"/>
            <w:tcBorders>
              <w:top w:val="single" w:sz="4" w:space="0" w:color="auto"/>
              <w:left w:val="single" w:sz="4" w:space="0" w:color="auto"/>
              <w:bottom w:val="single" w:sz="4" w:space="0" w:color="auto"/>
              <w:right w:val="single" w:sz="4" w:space="0" w:color="auto"/>
            </w:tcBorders>
            <w:hideMark/>
          </w:tcPr>
          <w:p w14:paraId="2795166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c>
          <w:tcPr>
            <w:tcW w:w="1980" w:type="dxa"/>
            <w:tcBorders>
              <w:top w:val="single" w:sz="4" w:space="0" w:color="auto"/>
              <w:left w:val="single" w:sz="4" w:space="0" w:color="auto"/>
              <w:bottom w:val="single" w:sz="4" w:space="0" w:color="auto"/>
              <w:right w:val="single" w:sz="4" w:space="0" w:color="auto"/>
            </w:tcBorders>
            <w:hideMark/>
          </w:tcPr>
          <w:p w14:paraId="1D888E9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c>
          <w:tcPr>
            <w:tcW w:w="1710" w:type="dxa"/>
            <w:tcBorders>
              <w:top w:val="single" w:sz="4" w:space="0" w:color="auto"/>
              <w:left w:val="single" w:sz="4" w:space="0" w:color="auto"/>
              <w:bottom w:val="single" w:sz="4" w:space="0" w:color="auto"/>
              <w:right w:val="single" w:sz="4" w:space="0" w:color="auto"/>
            </w:tcBorders>
            <w:hideMark/>
          </w:tcPr>
          <w:p w14:paraId="1AD1DF7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r>
      <w:tr w:rsidR="00450D1D" w:rsidRPr="00450D1D" w14:paraId="7C559DA3"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3B1CEC1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Bandwidth, MHz</w:t>
            </w:r>
          </w:p>
        </w:tc>
        <w:tc>
          <w:tcPr>
            <w:tcW w:w="1871" w:type="dxa"/>
            <w:tcBorders>
              <w:top w:val="single" w:sz="4" w:space="0" w:color="auto"/>
              <w:left w:val="single" w:sz="4" w:space="0" w:color="auto"/>
              <w:bottom w:val="single" w:sz="4" w:space="0" w:color="auto"/>
              <w:right w:val="single" w:sz="4" w:space="0" w:color="auto"/>
            </w:tcBorders>
            <w:hideMark/>
          </w:tcPr>
          <w:p w14:paraId="5F99450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11</w:t>
            </w:r>
          </w:p>
        </w:tc>
        <w:tc>
          <w:tcPr>
            <w:tcW w:w="1980" w:type="dxa"/>
            <w:tcBorders>
              <w:top w:val="single" w:sz="4" w:space="0" w:color="auto"/>
              <w:left w:val="single" w:sz="4" w:space="0" w:color="auto"/>
              <w:bottom w:val="single" w:sz="4" w:space="0" w:color="auto"/>
              <w:right w:val="single" w:sz="4" w:space="0" w:color="auto"/>
            </w:tcBorders>
            <w:hideMark/>
          </w:tcPr>
          <w:p w14:paraId="15F9343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11</w:t>
            </w:r>
          </w:p>
        </w:tc>
        <w:tc>
          <w:tcPr>
            <w:tcW w:w="1710" w:type="dxa"/>
            <w:tcBorders>
              <w:top w:val="single" w:sz="4" w:space="0" w:color="auto"/>
              <w:left w:val="single" w:sz="4" w:space="0" w:color="auto"/>
              <w:bottom w:val="single" w:sz="4" w:space="0" w:color="auto"/>
              <w:right w:val="single" w:sz="4" w:space="0" w:color="auto"/>
            </w:tcBorders>
            <w:hideMark/>
          </w:tcPr>
          <w:p w14:paraId="14542D2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11</w:t>
            </w:r>
          </w:p>
        </w:tc>
      </w:tr>
      <w:tr w:rsidR="00450D1D" w:rsidRPr="00450D1D" w14:paraId="50DBAFB9"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7B8D804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 xml:space="preserve">Maximum antenna gain, </w:t>
            </w:r>
            <w:proofErr w:type="spellStart"/>
            <w:r w:rsidRPr="00450D1D">
              <w:rPr>
                <w:sz w:val="20"/>
              </w:rPr>
              <w:t>dBi</w:t>
            </w:r>
            <w:proofErr w:type="spellEnd"/>
          </w:p>
        </w:tc>
        <w:tc>
          <w:tcPr>
            <w:tcW w:w="1871" w:type="dxa"/>
            <w:tcBorders>
              <w:top w:val="single" w:sz="4" w:space="0" w:color="auto"/>
              <w:left w:val="single" w:sz="4" w:space="0" w:color="auto"/>
              <w:bottom w:val="single" w:sz="4" w:space="0" w:color="auto"/>
              <w:right w:val="single" w:sz="4" w:space="0" w:color="auto"/>
            </w:tcBorders>
            <w:hideMark/>
          </w:tcPr>
          <w:p w14:paraId="7E80278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2-5</w:t>
            </w:r>
          </w:p>
        </w:tc>
        <w:tc>
          <w:tcPr>
            <w:tcW w:w="1980" w:type="dxa"/>
            <w:tcBorders>
              <w:top w:val="single" w:sz="4" w:space="0" w:color="auto"/>
              <w:left w:val="single" w:sz="4" w:space="0" w:color="auto"/>
              <w:bottom w:val="single" w:sz="4" w:space="0" w:color="auto"/>
              <w:right w:val="single" w:sz="4" w:space="0" w:color="auto"/>
            </w:tcBorders>
            <w:hideMark/>
          </w:tcPr>
          <w:p w14:paraId="1579FF6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6-12</w:t>
            </w:r>
          </w:p>
        </w:tc>
        <w:tc>
          <w:tcPr>
            <w:tcW w:w="1710" w:type="dxa"/>
            <w:tcBorders>
              <w:top w:val="single" w:sz="4" w:space="0" w:color="auto"/>
              <w:left w:val="single" w:sz="4" w:space="0" w:color="auto"/>
              <w:bottom w:val="single" w:sz="4" w:space="0" w:color="auto"/>
              <w:right w:val="single" w:sz="4" w:space="0" w:color="auto"/>
            </w:tcBorders>
            <w:hideMark/>
          </w:tcPr>
          <w:p w14:paraId="0447C84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8</w:t>
            </w:r>
          </w:p>
        </w:tc>
      </w:tr>
      <w:tr w:rsidR="00450D1D" w:rsidRPr="00450D1D" w14:paraId="163070B4"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16F13B2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lastRenderedPageBreak/>
              <w:t>Antenna polarization</w:t>
            </w:r>
          </w:p>
        </w:tc>
        <w:tc>
          <w:tcPr>
            <w:tcW w:w="1871" w:type="dxa"/>
            <w:tcBorders>
              <w:top w:val="single" w:sz="4" w:space="0" w:color="auto"/>
              <w:left w:val="single" w:sz="4" w:space="0" w:color="auto"/>
              <w:bottom w:val="single" w:sz="4" w:space="0" w:color="auto"/>
              <w:right w:val="single" w:sz="4" w:space="0" w:color="auto"/>
            </w:tcBorders>
            <w:hideMark/>
          </w:tcPr>
          <w:p w14:paraId="3F78079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c>
          <w:tcPr>
            <w:tcW w:w="1980" w:type="dxa"/>
            <w:tcBorders>
              <w:top w:val="single" w:sz="4" w:space="0" w:color="auto"/>
              <w:left w:val="single" w:sz="4" w:space="0" w:color="auto"/>
              <w:bottom w:val="single" w:sz="4" w:space="0" w:color="auto"/>
              <w:right w:val="single" w:sz="4" w:space="0" w:color="auto"/>
            </w:tcBorders>
            <w:hideMark/>
          </w:tcPr>
          <w:p w14:paraId="7AC6ED7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c>
          <w:tcPr>
            <w:tcW w:w="1710" w:type="dxa"/>
            <w:tcBorders>
              <w:top w:val="single" w:sz="4" w:space="0" w:color="auto"/>
              <w:left w:val="single" w:sz="4" w:space="0" w:color="auto"/>
              <w:bottom w:val="single" w:sz="4" w:space="0" w:color="auto"/>
              <w:right w:val="single" w:sz="4" w:space="0" w:color="auto"/>
            </w:tcBorders>
            <w:hideMark/>
          </w:tcPr>
          <w:p w14:paraId="3C90B30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r>
      <w:tr w:rsidR="00450D1D" w:rsidRPr="00450D1D" w14:paraId="78E4CC69"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5B60717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Cable loss, dB</w:t>
            </w:r>
          </w:p>
        </w:tc>
        <w:tc>
          <w:tcPr>
            <w:tcW w:w="1871" w:type="dxa"/>
            <w:tcBorders>
              <w:top w:val="single" w:sz="4" w:space="0" w:color="auto"/>
              <w:left w:val="single" w:sz="4" w:space="0" w:color="auto"/>
              <w:bottom w:val="single" w:sz="4" w:space="0" w:color="auto"/>
              <w:right w:val="single" w:sz="4" w:space="0" w:color="auto"/>
            </w:tcBorders>
            <w:hideMark/>
          </w:tcPr>
          <w:p w14:paraId="1DEDFEC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1980" w:type="dxa"/>
            <w:tcBorders>
              <w:top w:val="single" w:sz="4" w:space="0" w:color="auto"/>
              <w:left w:val="single" w:sz="4" w:space="0" w:color="auto"/>
              <w:bottom w:val="single" w:sz="4" w:space="0" w:color="auto"/>
              <w:right w:val="single" w:sz="4" w:space="0" w:color="auto"/>
            </w:tcBorders>
            <w:hideMark/>
          </w:tcPr>
          <w:p w14:paraId="4E531D1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1710" w:type="dxa"/>
            <w:tcBorders>
              <w:top w:val="single" w:sz="4" w:space="0" w:color="auto"/>
              <w:left w:val="single" w:sz="4" w:space="0" w:color="auto"/>
              <w:bottom w:val="single" w:sz="4" w:space="0" w:color="auto"/>
              <w:right w:val="single" w:sz="4" w:space="0" w:color="auto"/>
            </w:tcBorders>
            <w:hideMark/>
          </w:tcPr>
          <w:p w14:paraId="6590A3B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r>
      <w:tr w:rsidR="00450D1D" w:rsidRPr="00450D1D" w14:paraId="5386F32D"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7C82D5C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1871" w:type="dxa"/>
            <w:tcBorders>
              <w:top w:val="single" w:sz="4" w:space="0" w:color="auto"/>
              <w:left w:val="single" w:sz="4" w:space="0" w:color="auto"/>
              <w:bottom w:val="single" w:sz="4" w:space="0" w:color="auto"/>
              <w:right w:val="single" w:sz="4" w:space="0" w:color="auto"/>
            </w:tcBorders>
            <w:hideMark/>
          </w:tcPr>
          <w:p w14:paraId="4250E47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w:t>
            </w:r>
          </w:p>
          <w:p w14:paraId="3459EF6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5.5</w:t>
            </w:r>
          </w:p>
          <w:p w14:paraId="7942A03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20 @ 10</w:t>
            </w:r>
          </w:p>
          <w:p w14:paraId="0C08DDE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4B35E03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c>
          <w:tcPr>
            <w:tcW w:w="1980" w:type="dxa"/>
            <w:tcBorders>
              <w:top w:val="single" w:sz="4" w:space="0" w:color="auto"/>
              <w:left w:val="single" w:sz="4" w:space="0" w:color="auto"/>
              <w:bottom w:val="single" w:sz="4" w:space="0" w:color="auto"/>
              <w:right w:val="single" w:sz="4" w:space="0" w:color="auto"/>
            </w:tcBorders>
            <w:hideMark/>
          </w:tcPr>
          <w:p w14:paraId="6CE7EDD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w:t>
            </w:r>
          </w:p>
          <w:p w14:paraId="189BD94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5.5</w:t>
            </w:r>
          </w:p>
          <w:p w14:paraId="2DEB24A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20 @ 10</w:t>
            </w:r>
          </w:p>
          <w:p w14:paraId="30E8F1E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73960F3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c>
          <w:tcPr>
            <w:tcW w:w="1710" w:type="dxa"/>
            <w:tcBorders>
              <w:top w:val="single" w:sz="4" w:space="0" w:color="auto"/>
              <w:left w:val="single" w:sz="4" w:space="0" w:color="auto"/>
              <w:bottom w:val="single" w:sz="4" w:space="0" w:color="auto"/>
              <w:right w:val="single" w:sz="4" w:space="0" w:color="auto"/>
            </w:tcBorders>
            <w:hideMark/>
          </w:tcPr>
          <w:p w14:paraId="5ED20C4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w:t>
            </w:r>
          </w:p>
          <w:p w14:paraId="3B2D668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5.5</w:t>
            </w:r>
          </w:p>
          <w:p w14:paraId="57C3B42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20 @ 10</w:t>
            </w:r>
          </w:p>
          <w:p w14:paraId="09E3AF0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7EBDD45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r>
      <w:tr w:rsidR="00450D1D" w:rsidRPr="00450D1D" w14:paraId="2E9299B3"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7B2BF7C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Noise figure, dB</w:t>
            </w:r>
          </w:p>
        </w:tc>
        <w:tc>
          <w:tcPr>
            <w:tcW w:w="1871" w:type="dxa"/>
            <w:tcBorders>
              <w:top w:val="single" w:sz="4" w:space="0" w:color="auto"/>
              <w:left w:val="single" w:sz="4" w:space="0" w:color="auto"/>
              <w:bottom w:val="single" w:sz="4" w:space="0" w:color="auto"/>
              <w:right w:val="single" w:sz="4" w:space="0" w:color="auto"/>
            </w:tcBorders>
            <w:hideMark/>
          </w:tcPr>
          <w:p w14:paraId="60CCDBB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c>
          <w:tcPr>
            <w:tcW w:w="1980" w:type="dxa"/>
            <w:tcBorders>
              <w:top w:val="single" w:sz="4" w:space="0" w:color="auto"/>
              <w:left w:val="single" w:sz="4" w:space="0" w:color="auto"/>
              <w:bottom w:val="single" w:sz="4" w:space="0" w:color="auto"/>
              <w:right w:val="single" w:sz="4" w:space="0" w:color="auto"/>
            </w:tcBorders>
            <w:hideMark/>
          </w:tcPr>
          <w:p w14:paraId="2E14E5D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c>
          <w:tcPr>
            <w:tcW w:w="1710" w:type="dxa"/>
            <w:tcBorders>
              <w:top w:val="single" w:sz="4" w:space="0" w:color="auto"/>
              <w:left w:val="single" w:sz="4" w:space="0" w:color="auto"/>
              <w:bottom w:val="single" w:sz="4" w:space="0" w:color="auto"/>
              <w:right w:val="single" w:sz="4" w:space="0" w:color="auto"/>
            </w:tcBorders>
            <w:hideMark/>
          </w:tcPr>
          <w:p w14:paraId="72C299C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r>
    </w:tbl>
    <w:p w14:paraId="491F2E3C" w14:textId="77777777" w:rsidR="00450D1D" w:rsidRPr="00450D1D" w:rsidRDefault="00450D1D" w:rsidP="00450D1D">
      <w:pPr>
        <w:tabs>
          <w:tab w:val="clear" w:pos="1134"/>
          <w:tab w:val="clear" w:pos="1871"/>
          <w:tab w:val="clear" w:pos="2268"/>
        </w:tabs>
        <w:spacing w:before="0"/>
        <w:rPr>
          <w:sz w:val="20"/>
          <w:lang w:eastAsia="zh-CN"/>
        </w:rPr>
      </w:pPr>
    </w:p>
    <w:p w14:paraId="4C3D9534" w14:textId="77777777" w:rsidR="00450D1D" w:rsidRPr="00450D1D" w:rsidRDefault="00450D1D" w:rsidP="00450D1D">
      <w:pPr>
        <w:keepNext/>
        <w:keepLines/>
        <w:spacing w:before="200"/>
        <w:ind w:left="1134" w:hanging="1134"/>
        <w:outlineLvl w:val="1"/>
        <w:rPr>
          <w:b/>
          <w:lang w:eastAsia="zh-CN"/>
        </w:rPr>
      </w:pPr>
      <w:r w:rsidRPr="00450D1D">
        <w:rPr>
          <w:b/>
          <w:lang w:eastAsia="zh-CN"/>
        </w:rPr>
        <w:t>A1.5</w:t>
      </w:r>
      <w:r w:rsidRPr="00450D1D">
        <w:rPr>
          <w:b/>
          <w:lang w:eastAsia="zh-CN"/>
        </w:rPr>
        <w:tab/>
        <w:t>Universal Access Transceiver (UAT)</w:t>
      </w:r>
    </w:p>
    <w:p w14:paraId="7191CAD2" w14:textId="77777777" w:rsidR="00450D1D" w:rsidRPr="00450D1D" w:rsidRDefault="00450D1D" w:rsidP="00450D1D">
      <w:pPr>
        <w:rPr>
          <w:szCs w:val="24"/>
        </w:rPr>
      </w:pPr>
      <w:r w:rsidRPr="00450D1D">
        <w:rPr>
          <w:szCs w:val="24"/>
        </w:rPr>
        <w:t xml:space="preserve">UAT is an ICAO-standardized system operating on 978 </w:t>
      </w:r>
      <w:proofErr w:type="spellStart"/>
      <w:r w:rsidRPr="00450D1D">
        <w:rPr>
          <w:szCs w:val="24"/>
        </w:rPr>
        <w:t>MHz.</w:t>
      </w:r>
      <w:proofErr w:type="spellEnd"/>
      <w:r w:rsidRPr="00450D1D">
        <w:rPr>
          <w:szCs w:val="24"/>
        </w:rPr>
        <w:t xml:space="preserve"> UAT supports multiple broadcast services, including flight information services (FIS-B) and traffic information services (TIS-B), and automatic dependent surveillance-broadcast (ADS-B). Messages over the UAT datalink are used for cockpit-based weather and traffic monitoring as well as air traffic control applications.</w:t>
      </w:r>
    </w:p>
    <w:p w14:paraId="011EDFD1" w14:textId="77777777" w:rsidR="00450D1D" w:rsidRPr="00450D1D" w:rsidRDefault="00450D1D" w:rsidP="00450D1D">
      <w:pPr>
        <w:rPr>
          <w:szCs w:val="24"/>
        </w:rPr>
      </w:pPr>
      <w:r w:rsidRPr="00450D1D">
        <w:rPr>
          <w:szCs w:val="24"/>
        </w:rPr>
        <w:t>Table A1-4 contains suggested characteristics for the UAT receiver.</w:t>
      </w:r>
    </w:p>
    <w:p w14:paraId="187CFC6A" w14:textId="77777777" w:rsidR="00450D1D" w:rsidRPr="00450D1D" w:rsidRDefault="00450D1D" w:rsidP="00450D1D">
      <w:pPr>
        <w:keepNext/>
        <w:spacing w:before="480" w:after="120"/>
        <w:jc w:val="center"/>
        <w:rPr>
          <w:caps/>
          <w:sz w:val="20"/>
        </w:rPr>
      </w:pPr>
      <w:r w:rsidRPr="00450D1D">
        <w:rPr>
          <w:caps/>
          <w:sz w:val="20"/>
        </w:rPr>
        <w:t>Table A1-4</w:t>
      </w:r>
    </w:p>
    <w:p w14:paraId="0DEC3DC9"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UAT receiver performance and antenna assumptions</w:t>
      </w:r>
    </w:p>
    <w:tbl>
      <w:tblPr>
        <w:tblStyle w:val="TableGrid4"/>
        <w:tblW w:w="0" w:type="auto"/>
        <w:jc w:val="center"/>
        <w:tblLook w:val="04A0" w:firstRow="1" w:lastRow="0" w:firstColumn="1" w:lastColumn="0" w:noHBand="0" w:noVBand="1"/>
      </w:tblPr>
      <w:tblGrid>
        <w:gridCol w:w="4855"/>
        <w:gridCol w:w="2340"/>
      </w:tblGrid>
      <w:tr w:rsidR="00450D1D" w:rsidRPr="00450D1D" w14:paraId="4FDB7EED"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shd w:val="clear" w:color="auto" w:fill="BFBFBF"/>
            <w:hideMark/>
          </w:tcPr>
          <w:p w14:paraId="3B0B0DBE" w14:textId="77777777" w:rsidR="00450D1D" w:rsidRPr="00450D1D" w:rsidRDefault="00450D1D" w:rsidP="00450D1D">
            <w:pPr>
              <w:spacing w:before="80"/>
              <w:rPr>
                <w:rFonts w:ascii="Times New Roman Bold" w:hAnsi="Times New Roman Bold" w:cs="Times New Roman Bold"/>
                <w:sz w:val="20"/>
              </w:rPr>
            </w:pPr>
            <w:r w:rsidRPr="00450D1D">
              <w:rPr>
                <w:rFonts w:ascii="Times New Roman Bold" w:hAnsi="Times New Roman Bold" w:cs="Times New Roman Bold"/>
                <w:sz w:val="20"/>
              </w:rPr>
              <w:t>Parameters</w:t>
            </w:r>
          </w:p>
        </w:tc>
        <w:tc>
          <w:tcPr>
            <w:tcW w:w="2340" w:type="dxa"/>
            <w:tcBorders>
              <w:top w:val="single" w:sz="4" w:space="0" w:color="auto"/>
              <w:left w:val="single" w:sz="4" w:space="0" w:color="auto"/>
              <w:bottom w:val="single" w:sz="4" w:space="0" w:color="auto"/>
              <w:right w:val="single" w:sz="4" w:space="0" w:color="auto"/>
            </w:tcBorders>
            <w:shd w:val="clear" w:color="auto" w:fill="BFBFBF"/>
            <w:hideMark/>
          </w:tcPr>
          <w:p w14:paraId="321AF952" w14:textId="77777777" w:rsidR="00450D1D" w:rsidRPr="00450D1D" w:rsidRDefault="00450D1D" w:rsidP="00450D1D">
            <w:pPr>
              <w:spacing w:before="80"/>
              <w:rPr>
                <w:rFonts w:ascii="Times New Roman Bold" w:hAnsi="Times New Roman Bold" w:cs="Times New Roman Bold"/>
                <w:sz w:val="20"/>
              </w:rPr>
            </w:pPr>
            <w:r w:rsidRPr="00450D1D">
              <w:rPr>
                <w:rFonts w:ascii="Times New Roman Bold" w:hAnsi="Times New Roman Bold" w:cs="Times New Roman Bold"/>
                <w:sz w:val="20"/>
              </w:rPr>
              <w:t xml:space="preserve">UAT </w:t>
            </w:r>
          </w:p>
        </w:tc>
      </w:tr>
      <w:tr w:rsidR="00450D1D" w:rsidRPr="00450D1D" w14:paraId="62288932"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32A13685" w14:textId="77777777" w:rsidR="00450D1D" w:rsidRPr="00450D1D" w:rsidRDefault="00450D1D" w:rsidP="00450D1D">
            <w:pPr>
              <w:spacing w:before="40" w:after="40"/>
              <w:rPr>
                <w:sz w:val="22"/>
              </w:rPr>
            </w:pPr>
            <w:r w:rsidRPr="00450D1D">
              <w:rPr>
                <w:sz w:val="20"/>
              </w:rPr>
              <w:t>Centre frequency, MHz</w:t>
            </w:r>
          </w:p>
        </w:tc>
        <w:tc>
          <w:tcPr>
            <w:tcW w:w="2340" w:type="dxa"/>
            <w:tcBorders>
              <w:top w:val="single" w:sz="4" w:space="0" w:color="auto"/>
              <w:left w:val="single" w:sz="4" w:space="0" w:color="auto"/>
              <w:bottom w:val="single" w:sz="4" w:space="0" w:color="auto"/>
              <w:right w:val="single" w:sz="4" w:space="0" w:color="auto"/>
            </w:tcBorders>
            <w:hideMark/>
          </w:tcPr>
          <w:p w14:paraId="6DB55FC9" w14:textId="77777777" w:rsidR="00450D1D" w:rsidRPr="00450D1D" w:rsidRDefault="00450D1D" w:rsidP="00450D1D">
            <w:pPr>
              <w:spacing w:before="40" w:after="40"/>
              <w:rPr>
                <w:sz w:val="20"/>
              </w:rPr>
            </w:pPr>
            <w:r w:rsidRPr="00450D1D">
              <w:rPr>
                <w:sz w:val="20"/>
              </w:rPr>
              <w:t>978</w:t>
            </w:r>
          </w:p>
        </w:tc>
      </w:tr>
      <w:tr w:rsidR="00450D1D" w:rsidRPr="00450D1D" w14:paraId="35D90131"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482421A6" w14:textId="77777777" w:rsidR="00450D1D" w:rsidRPr="00450D1D" w:rsidRDefault="00450D1D" w:rsidP="00450D1D">
            <w:pPr>
              <w:spacing w:before="40" w:after="40"/>
              <w:rPr>
                <w:sz w:val="22"/>
              </w:rPr>
            </w:pPr>
            <w:r w:rsidRPr="00450D1D">
              <w:rPr>
                <w:sz w:val="20"/>
              </w:rPr>
              <w:t xml:space="preserve">Maximum antenna gain, </w:t>
            </w:r>
            <w:proofErr w:type="spellStart"/>
            <w:r w:rsidRPr="00450D1D">
              <w:rPr>
                <w:sz w:val="20"/>
              </w:rPr>
              <w:t>dBi</w:t>
            </w:r>
            <w:proofErr w:type="spellEnd"/>
          </w:p>
        </w:tc>
        <w:tc>
          <w:tcPr>
            <w:tcW w:w="2340" w:type="dxa"/>
            <w:tcBorders>
              <w:top w:val="single" w:sz="4" w:space="0" w:color="auto"/>
              <w:left w:val="single" w:sz="4" w:space="0" w:color="auto"/>
              <w:bottom w:val="single" w:sz="4" w:space="0" w:color="auto"/>
              <w:right w:val="single" w:sz="4" w:space="0" w:color="auto"/>
            </w:tcBorders>
            <w:hideMark/>
          </w:tcPr>
          <w:p w14:paraId="2D2BB905" w14:textId="77777777" w:rsidR="00450D1D" w:rsidRPr="00450D1D" w:rsidRDefault="00450D1D" w:rsidP="00450D1D">
            <w:pPr>
              <w:spacing w:before="40" w:after="40"/>
              <w:rPr>
                <w:sz w:val="20"/>
              </w:rPr>
            </w:pPr>
            <w:r w:rsidRPr="00450D1D">
              <w:rPr>
                <w:sz w:val="20"/>
              </w:rPr>
              <w:t>0-4 (airborne)</w:t>
            </w:r>
          </w:p>
          <w:p w14:paraId="0165B4E2" w14:textId="77777777" w:rsidR="00450D1D" w:rsidRPr="00450D1D" w:rsidRDefault="00450D1D" w:rsidP="00450D1D">
            <w:pPr>
              <w:spacing w:before="40" w:after="40"/>
              <w:rPr>
                <w:sz w:val="20"/>
              </w:rPr>
            </w:pPr>
            <w:r w:rsidRPr="00450D1D">
              <w:rPr>
                <w:sz w:val="20"/>
              </w:rPr>
              <w:t>8 (ground)</w:t>
            </w:r>
          </w:p>
        </w:tc>
      </w:tr>
      <w:tr w:rsidR="00450D1D" w:rsidRPr="00450D1D" w14:paraId="3D2E0322"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610F8C64" w14:textId="77777777" w:rsidR="00450D1D" w:rsidRPr="00450D1D" w:rsidRDefault="00450D1D" w:rsidP="00450D1D">
            <w:pPr>
              <w:spacing w:before="40" w:after="40"/>
              <w:rPr>
                <w:sz w:val="22"/>
              </w:rPr>
            </w:pPr>
            <w:r w:rsidRPr="00450D1D">
              <w:rPr>
                <w:sz w:val="20"/>
              </w:rPr>
              <w:t>Cable loss, dB</w:t>
            </w:r>
          </w:p>
        </w:tc>
        <w:tc>
          <w:tcPr>
            <w:tcW w:w="2340" w:type="dxa"/>
            <w:tcBorders>
              <w:top w:val="single" w:sz="4" w:space="0" w:color="auto"/>
              <w:left w:val="single" w:sz="4" w:space="0" w:color="auto"/>
              <w:bottom w:val="single" w:sz="4" w:space="0" w:color="auto"/>
              <w:right w:val="single" w:sz="4" w:space="0" w:color="auto"/>
            </w:tcBorders>
            <w:hideMark/>
          </w:tcPr>
          <w:p w14:paraId="2C89CA98" w14:textId="77777777" w:rsidR="00450D1D" w:rsidRPr="00450D1D" w:rsidRDefault="00450D1D" w:rsidP="00450D1D">
            <w:pPr>
              <w:spacing w:before="40" w:after="40"/>
              <w:rPr>
                <w:sz w:val="20"/>
              </w:rPr>
            </w:pPr>
            <w:r w:rsidRPr="00450D1D">
              <w:rPr>
                <w:sz w:val="20"/>
              </w:rPr>
              <w:t>1-3</w:t>
            </w:r>
          </w:p>
        </w:tc>
      </w:tr>
      <w:tr w:rsidR="00450D1D" w:rsidRPr="00450D1D" w14:paraId="37205319"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293B07FE" w14:textId="77777777" w:rsidR="00450D1D" w:rsidRPr="00450D1D" w:rsidRDefault="00450D1D" w:rsidP="00450D1D">
            <w:pPr>
              <w:spacing w:before="40" w:after="40"/>
              <w:rPr>
                <w:sz w:val="22"/>
              </w:rPr>
            </w:pPr>
            <w:r w:rsidRPr="00450D1D">
              <w:rPr>
                <w:sz w:val="20"/>
              </w:rPr>
              <w:t>Bandwidth, MHz</w:t>
            </w:r>
          </w:p>
        </w:tc>
        <w:tc>
          <w:tcPr>
            <w:tcW w:w="2340" w:type="dxa"/>
            <w:tcBorders>
              <w:top w:val="single" w:sz="4" w:space="0" w:color="auto"/>
              <w:left w:val="single" w:sz="4" w:space="0" w:color="auto"/>
              <w:bottom w:val="single" w:sz="4" w:space="0" w:color="auto"/>
              <w:right w:val="single" w:sz="4" w:space="0" w:color="auto"/>
            </w:tcBorders>
            <w:hideMark/>
          </w:tcPr>
          <w:p w14:paraId="58AE708A" w14:textId="77777777" w:rsidR="00450D1D" w:rsidRPr="00450D1D" w:rsidRDefault="00450D1D" w:rsidP="00450D1D">
            <w:pPr>
              <w:spacing w:before="40" w:after="40"/>
              <w:rPr>
                <w:sz w:val="20"/>
              </w:rPr>
            </w:pPr>
            <w:r w:rsidRPr="00450D1D">
              <w:rPr>
                <w:sz w:val="20"/>
              </w:rPr>
              <w:t>1.3</w:t>
            </w:r>
          </w:p>
        </w:tc>
      </w:tr>
      <w:tr w:rsidR="00450D1D" w:rsidRPr="00450D1D" w14:paraId="0DAD44F1"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6E20AE4F" w14:textId="77777777" w:rsidR="00450D1D" w:rsidRPr="00450D1D" w:rsidRDefault="00450D1D" w:rsidP="00450D1D">
            <w:pPr>
              <w:spacing w:before="40" w:after="40"/>
              <w:rPr>
                <w:sz w:val="22"/>
              </w:rPr>
            </w:pPr>
            <w:r w:rsidRPr="00450D1D">
              <w:rPr>
                <w:sz w:val="20"/>
              </w:rPr>
              <w:t>Noise figure, dB</w:t>
            </w:r>
          </w:p>
        </w:tc>
        <w:tc>
          <w:tcPr>
            <w:tcW w:w="2340" w:type="dxa"/>
            <w:tcBorders>
              <w:top w:val="single" w:sz="4" w:space="0" w:color="auto"/>
              <w:left w:val="single" w:sz="4" w:space="0" w:color="auto"/>
              <w:bottom w:val="single" w:sz="4" w:space="0" w:color="auto"/>
              <w:right w:val="single" w:sz="4" w:space="0" w:color="auto"/>
            </w:tcBorders>
            <w:hideMark/>
          </w:tcPr>
          <w:p w14:paraId="76CC10CB" w14:textId="77777777" w:rsidR="00450D1D" w:rsidRPr="00450D1D" w:rsidRDefault="00450D1D" w:rsidP="00450D1D">
            <w:pPr>
              <w:spacing w:before="40" w:after="40"/>
              <w:rPr>
                <w:sz w:val="20"/>
              </w:rPr>
            </w:pPr>
            <w:r w:rsidRPr="00450D1D">
              <w:rPr>
                <w:sz w:val="20"/>
              </w:rPr>
              <w:t>6</w:t>
            </w:r>
          </w:p>
        </w:tc>
      </w:tr>
      <w:tr w:rsidR="00450D1D" w:rsidRPr="00450D1D" w14:paraId="7D93E443"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4B3A9B81" w14:textId="77777777" w:rsidR="00450D1D" w:rsidRPr="00450D1D" w:rsidRDefault="00450D1D" w:rsidP="00450D1D">
            <w:pPr>
              <w:spacing w:before="40" w:after="40"/>
              <w:rPr>
                <w:sz w:val="22"/>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2340" w:type="dxa"/>
            <w:tcBorders>
              <w:top w:val="single" w:sz="4" w:space="0" w:color="auto"/>
              <w:left w:val="single" w:sz="4" w:space="0" w:color="auto"/>
              <w:bottom w:val="single" w:sz="4" w:space="0" w:color="auto"/>
              <w:right w:val="single" w:sz="4" w:space="0" w:color="auto"/>
            </w:tcBorders>
            <w:hideMark/>
          </w:tcPr>
          <w:p w14:paraId="226C886B" w14:textId="77777777" w:rsidR="00450D1D" w:rsidRPr="00450D1D" w:rsidRDefault="00450D1D" w:rsidP="00450D1D">
            <w:pPr>
              <w:spacing w:before="40" w:after="40"/>
              <w:rPr>
                <w:sz w:val="20"/>
              </w:rPr>
            </w:pPr>
            <w:r w:rsidRPr="00450D1D">
              <w:rPr>
                <w:sz w:val="20"/>
              </w:rPr>
              <w:t>0 @ 0</w:t>
            </w:r>
          </w:p>
          <w:p w14:paraId="38BA4192" w14:textId="77777777" w:rsidR="00450D1D" w:rsidRPr="00450D1D" w:rsidRDefault="00450D1D" w:rsidP="00450D1D">
            <w:pPr>
              <w:spacing w:before="40" w:after="40"/>
              <w:rPr>
                <w:sz w:val="20"/>
              </w:rPr>
            </w:pPr>
            <w:r w:rsidRPr="00450D1D">
              <w:rPr>
                <w:sz w:val="20"/>
              </w:rPr>
              <w:t>3 @ 0.625</w:t>
            </w:r>
          </w:p>
          <w:p w14:paraId="5C724991" w14:textId="77777777" w:rsidR="00450D1D" w:rsidRPr="00450D1D" w:rsidRDefault="00450D1D" w:rsidP="00450D1D">
            <w:pPr>
              <w:spacing w:before="40" w:after="40"/>
              <w:rPr>
                <w:sz w:val="20"/>
              </w:rPr>
            </w:pPr>
            <w:r w:rsidRPr="00450D1D">
              <w:rPr>
                <w:sz w:val="20"/>
              </w:rPr>
              <w:t>15 @ 1</w:t>
            </w:r>
          </w:p>
          <w:p w14:paraId="277D1D1D" w14:textId="77777777" w:rsidR="00450D1D" w:rsidRPr="00450D1D" w:rsidRDefault="00450D1D" w:rsidP="00450D1D">
            <w:pPr>
              <w:spacing w:before="40" w:after="40"/>
              <w:rPr>
                <w:sz w:val="20"/>
              </w:rPr>
            </w:pPr>
            <w:r w:rsidRPr="00450D1D">
              <w:rPr>
                <w:sz w:val="20"/>
              </w:rPr>
              <w:t>50 @ 2</w:t>
            </w:r>
          </w:p>
          <w:p w14:paraId="05D2A86C" w14:textId="77777777" w:rsidR="00450D1D" w:rsidRPr="00450D1D" w:rsidRDefault="00450D1D" w:rsidP="00450D1D">
            <w:pPr>
              <w:spacing w:before="40" w:after="40"/>
              <w:rPr>
                <w:sz w:val="20"/>
              </w:rPr>
            </w:pPr>
            <w:r w:rsidRPr="00450D1D">
              <w:rPr>
                <w:sz w:val="20"/>
              </w:rPr>
              <w:t>60 @ 10</w:t>
            </w:r>
          </w:p>
        </w:tc>
      </w:tr>
    </w:tbl>
    <w:p w14:paraId="2DA8E4EA" w14:textId="77777777" w:rsidR="00450D1D" w:rsidRPr="00450D1D" w:rsidRDefault="00450D1D" w:rsidP="00450D1D">
      <w:pPr>
        <w:tabs>
          <w:tab w:val="clear" w:pos="1134"/>
          <w:tab w:val="clear" w:pos="1871"/>
          <w:tab w:val="clear" w:pos="2268"/>
        </w:tabs>
        <w:spacing w:before="0"/>
        <w:rPr>
          <w:sz w:val="20"/>
          <w:lang w:eastAsia="zh-CN"/>
        </w:rPr>
      </w:pPr>
    </w:p>
    <w:p w14:paraId="4362A12D" w14:textId="77777777" w:rsidR="00450D1D" w:rsidRPr="00450D1D" w:rsidRDefault="00450D1D" w:rsidP="00450D1D">
      <w:pPr>
        <w:keepNext/>
        <w:keepLines/>
        <w:spacing w:before="200"/>
        <w:ind w:left="1134" w:hanging="1134"/>
        <w:outlineLvl w:val="1"/>
        <w:rPr>
          <w:b/>
          <w:lang w:eastAsia="zh-CN"/>
        </w:rPr>
      </w:pPr>
      <w:r w:rsidRPr="00450D1D">
        <w:rPr>
          <w:b/>
          <w:lang w:eastAsia="zh-CN"/>
        </w:rPr>
        <w:t>A1.6</w:t>
      </w:r>
      <w:r w:rsidRPr="00450D1D">
        <w:rPr>
          <w:b/>
          <w:lang w:eastAsia="zh-CN"/>
        </w:rPr>
        <w:tab/>
      </w:r>
      <w:proofErr w:type="spellStart"/>
      <w:r w:rsidRPr="00450D1D">
        <w:rPr>
          <w:b/>
          <w:lang w:eastAsia="zh-CN"/>
        </w:rPr>
        <w:t>Multilateration</w:t>
      </w:r>
      <w:proofErr w:type="spellEnd"/>
      <w:r w:rsidRPr="00450D1D">
        <w:rPr>
          <w:b/>
          <w:lang w:eastAsia="zh-CN"/>
        </w:rPr>
        <w:t xml:space="preserve"> (MLAT) systems</w:t>
      </w:r>
    </w:p>
    <w:p w14:paraId="39CE0FB8" w14:textId="77777777" w:rsidR="00450D1D" w:rsidRPr="00450D1D" w:rsidRDefault="00450D1D" w:rsidP="00450D1D">
      <w:pPr>
        <w:rPr>
          <w:szCs w:val="24"/>
        </w:rPr>
      </w:pPr>
      <w:r w:rsidRPr="00450D1D">
        <w:rPr>
          <w:szCs w:val="24"/>
        </w:rPr>
        <w:t xml:space="preserve">MLAT may use 1 030 MHz, 1 090 MHz, and 978 </w:t>
      </w:r>
      <w:proofErr w:type="spellStart"/>
      <w:r w:rsidRPr="00450D1D">
        <w:rPr>
          <w:szCs w:val="24"/>
        </w:rPr>
        <w:t>MHz.</w:t>
      </w:r>
      <w:proofErr w:type="spellEnd"/>
      <w:r w:rsidRPr="00450D1D">
        <w:rPr>
          <w:szCs w:val="24"/>
        </w:rPr>
        <w:t xml:space="preserve"> MLAT is intended to be a passive network of ground receivers (of order of 40 to 50 for a large airport) to enable an independent determination of aircraft (and suitably equipped ground vehicles) position on or near an airport using difference in time of arrival techniques. Active interrogations are used when passive receiving is inadequate to meet system performance requirements. When using active interrogations, MLAT systems have several ground-based 1 030 MHz emitters to elicit replies from aircraft transponders and 1 090 MHz emitters to provide constant confirmation of correct system operation. </w:t>
      </w:r>
      <w:proofErr w:type="gramStart"/>
      <w:r w:rsidRPr="00450D1D">
        <w:rPr>
          <w:szCs w:val="24"/>
        </w:rPr>
        <w:t>Wide-area</w:t>
      </w:r>
      <w:proofErr w:type="gramEnd"/>
      <w:r w:rsidRPr="00450D1D">
        <w:rPr>
          <w:szCs w:val="24"/>
        </w:rPr>
        <w:t xml:space="preserve"> </w:t>
      </w:r>
      <w:proofErr w:type="spellStart"/>
      <w:r w:rsidRPr="00450D1D">
        <w:rPr>
          <w:szCs w:val="24"/>
        </w:rPr>
        <w:t>multilateration</w:t>
      </w:r>
      <w:proofErr w:type="spellEnd"/>
      <w:r w:rsidRPr="00450D1D">
        <w:rPr>
          <w:szCs w:val="24"/>
        </w:rPr>
        <w:t xml:space="preserve"> (WAM) is </w:t>
      </w:r>
      <w:proofErr w:type="gramStart"/>
      <w:r w:rsidRPr="00450D1D">
        <w:rPr>
          <w:szCs w:val="24"/>
        </w:rPr>
        <w:t>similar to</w:t>
      </w:r>
      <w:proofErr w:type="gramEnd"/>
      <w:r w:rsidRPr="00450D1D">
        <w:rPr>
          <w:szCs w:val="24"/>
        </w:rPr>
        <w:t xml:space="preserve"> MLAT, but over a wider geographic area. MLAT is used in air traffic control applications, including airport surface movements.</w:t>
      </w:r>
    </w:p>
    <w:p w14:paraId="313DCD8D" w14:textId="77777777" w:rsidR="00450D1D" w:rsidRPr="00450D1D" w:rsidRDefault="00450D1D" w:rsidP="00450D1D">
      <w:r w:rsidRPr="00450D1D">
        <w:lastRenderedPageBreak/>
        <w:t>Since MLAT systems utilize many of the same systems covered by this Recommendation, studies of the impact to the SSR transponder (A1-2), the ADS-B 1090ES receivers (Table A1-3) and the UAT receivers (Table A1-4) are sufficient to represent the impact to MLAT.</w:t>
      </w:r>
    </w:p>
    <w:p w14:paraId="2B036D8B" w14:textId="77777777" w:rsidR="00450D1D" w:rsidRPr="00450D1D" w:rsidRDefault="00450D1D" w:rsidP="00450D1D">
      <w:pPr>
        <w:keepNext/>
        <w:keepLines/>
        <w:spacing w:before="200"/>
        <w:ind w:left="1134" w:hanging="1134"/>
        <w:outlineLvl w:val="1"/>
        <w:rPr>
          <w:b/>
          <w:lang w:eastAsia="zh-CN"/>
        </w:rPr>
      </w:pPr>
      <w:r w:rsidRPr="00450D1D">
        <w:rPr>
          <w:b/>
          <w:lang w:eastAsia="zh-CN"/>
        </w:rPr>
        <w:t>A1.7</w:t>
      </w:r>
      <w:r w:rsidRPr="00450D1D">
        <w:rPr>
          <w:b/>
          <w:lang w:eastAsia="zh-CN"/>
        </w:rPr>
        <w:tab/>
        <w:t>Airborne Collision Avoidance System (ACAS)</w:t>
      </w:r>
    </w:p>
    <w:p w14:paraId="3D8E46BC" w14:textId="77777777" w:rsidR="00450D1D" w:rsidRPr="00450D1D" w:rsidRDefault="00450D1D" w:rsidP="00450D1D">
      <w:pPr>
        <w:rPr>
          <w:szCs w:val="24"/>
        </w:rPr>
      </w:pPr>
      <w:r w:rsidRPr="00450D1D">
        <w:rPr>
          <w:szCs w:val="24"/>
        </w:rPr>
        <w:t xml:space="preserve">ACAS is an aircraft-based avionics system that interrogates aircraft transponders on 1 030 MHz and receives replies from the aircraft transponder on 1 090 </w:t>
      </w:r>
      <w:proofErr w:type="spellStart"/>
      <w:r w:rsidRPr="00450D1D">
        <w:rPr>
          <w:szCs w:val="24"/>
        </w:rPr>
        <w:t>MHz.</w:t>
      </w:r>
      <w:proofErr w:type="spellEnd"/>
      <w:r w:rsidRPr="00450D1D">
        <w:rPr>
          <w:szCs w:val="24"/>
        </w:rPr>
        <w:t xml:space="preserve"> ACAS operates independently of ground-based surveillance equipment and air traffic control to warn pilots of the presence of other aircraft that may present a threat of collision. If the risk of collision is imminent, a manoeuvre is directed to the pilot to reduce the risk of collision.</w:t>
      </w:r>
    </w:p>
    <w:p w14:paraId="163C80F4" w14:textId="77777777" w:rsidR="00450D1D" w:rsidRPr="00450D1D" w:rsidRDefault="00450D1D" w:rsidP="00450D1D">
      <w:pPr>
        <w:rPr>
          <w:szCs w:val="24"/>
        </w:rPr>
      </w:pPr>
      <w:r w:rsidRPr="00450D1D">
        <w:rPr>
          <w:szCs w:val="24"/>
        </w:rPr>
        <w:t>Since ACAS system receivers have similar characteristics as other systems covered by this Recommendation, studies of the impact to the SSR transponder (A1-2) and the ADS-B 1090ES receivers (Table A1-3) are sufficient to represent the impact to ACAS.</w:t>
      </w:r>
    </w:p>
    <w:p w14:paraId="2A2BBE46" w14:textId="77777777" w:rsidR="00450D1D" w:rsidRPr="00450D1D" w:rsidRDefault="00450D1D" w:rsidP="00450D1D">
      <w:pPr>
        <w:keepNext/>
        <w:keepLines/>
        <w:spacing w:before="200"/>
        <w:ind w:left="1134" w:hanging="1134"/>
        <w:outlineLvl w:val="1"/>
        <w:rPr>
          <w:b/>
          <w:lang w:eastAsia="zh-CN"/>
        </w:rPr>
      </w:pPr>
      <w:r w:rsidRPr="00450D1D">
        <w:rPr>
          <w:b/>
          <w:lang w:eastAsia="zh-CN"/>
        </w:rPr>
        <w:t>A1.8</w:t>
      </w:r>
      <w:r w:rsidRPr="00450D1D">
        <w:rPr>
          <w:b/>
          <w:lang w:eastAsia="zh-CN"/>
        </w:rPr>
        <w:tab/>
      </w:r>
      <w:bookmarkStart w:id="22" w:name="_Hlk193377308"/>
      <w:r w:rsidRPr="00450D1D">
        <w:rPr>
          <w:b/>
          <w:lang w:eastAsia="zh-CN"/>
        </w:rPr>
        <w:t>L-band Digital Aeronautical Communication System (LDACS)</w:t>
      </w:r>
      <w:bookmarkEnd w:id="22"/>
    </w:p>
    <w:p w14:paraId="6B2F4EA8" w14:textId="77777777" w:rsidR="00450D1D" w:rsidRPr="00450D1D" w:rsidRDefault="00450D1D" w:rsidP="00450D1D">
      <w:pPr>
        <w:rPr>
          <w:szCs w:val="24"/>
        </w:rPr>
      </w:pPr>
      <w:r w:rsidRPr="00450D1D">
        <w:rPr>
          <w:szCs w:val="24"/>
        </w:rPr>
        <w:t>LDACS operating in 960-1 164 MHz is envisaged to use a cellular point-to-multipoint concept, which means that the airspace is segmented into cells. In each cell, all aircraft are connected to a centralized ground station which controls the entire air/ground communication within the cell. It is designed as a frequency-division duplex system that interleaves with DME. LDACS will open a new terrestrial communication link for air traffic control applications.</w:t>
      </w:r>
    </w:p>
    <w:p w14:paraId="10E96AF6" w14:textId="77777777" w:rsidR="00450D1D" w:rsidRPr="00450D1D" w:rsidRDefault="00450D1D" w:rsidP="00450D1D">
      <w:pPr>
        <w:rPr>
          <w:rFonts w:eastAsia="SimSun"/>
          <w:iCs/>
        </w:rPr>
      </w:pPr>
      <w:r w:rsidRPr="00450D1D">
        <w:rPr>
          <w:szCs w:val="24"/>
        </w:rPr>
        <w:t>Table A1-5 contains suggested characteristics for the LDACS receiver.</w:t>
      </w:r>
    </w:p>
    <w:p w14:paraId="65B91071" w14:textId="77777777" w:rsidR="00450D1D" w:rsidRPr="00450D1D" w:rsidRDefault="00450D1D" w:rsidP="00450D1D">
      <w:pPr>
        <w:keepNext/>
        <w:spacing w:before="560" w:after="120"/>
        <w:jc w:val="center"/>
        <w:rPr>
          <w:caps/>
          <w:sz w:val="20"/>
        </w:rPr>
      </w:pPr>
      <w:r w:rsidRPr="00450D1D">
        <w:rPr>
          <w:caps/>
          <w:sz w:val="20"/>
        </w:rPr>
        <w:t>Table A1-5</w:t>
      </w:r>
    </w:p>
    <w:p w14:paraId="07B8BE48"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LDACS receiver performance and antenna assumptions</w:t>
      </w:r>
    </w:p>
    <w:tbl>
      <w:tblPr>
        <w:tblStyle w:val="TableGrid5"/>
        <w:tblW w:w="0" w:type="auto"/>
        <w:jc w:val="center"/>
        <w:tblLayout w:type="fixed"/>
        <w:tblLook w:val="04A0" w:firstRow="1" w:lastRow="0" w:firstColumn="1" w:lastColumn="0" w:noHBand="0" w:noVBand="1"/>
      </w:tblPr>
      <w:tblGrid>
        <w:gridCol w:w="3235"/>
        <w:gridCol w:w="2475"/>
        <w:gridCol w:w="2475"/>
      </w:tblGrid>
      <w:tr w:rsidR="00450D1D" w:rsidRPr="00450D1D" w14:paraId="0D90A9F8" w14:textId="77777777" w:rsidTr="009D683C">
        <w:trPr>
          <w:trHeight w:val="387"/>
          <w:tblHeader/>
          <w:jc w:val="center"/>
        </w:trPr>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556893F7"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Parameters</w:t>
            </w:r>
          </w:p>
        </w:tc>
        <w:tc>
          <w:tcPr>
            <w:tcW w:w="2475" w:type="dxa"/>
            <w:tcBorders>
              <w:top w:val="single" w:sz="4" w:space="0" w:color="auto"/>
              <w:left w:val="single" w:sz="4" w:space="0" w:color="auto"/>
              <w:bottom w:val="single" w:sz="4" w:space="0" w:color="auto"/>
              <w:right w:val="single" w:sz="4" w:space="0" w:color="auto"/>
            </w:tcBorders>
            <w:shd w:val="clear" w:color="auto" w:fill="BFBFBF"/>
            <w:hideMark/>
          </w:tcPr>
          <w:p w14:paraId="28015355"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 xml:space="preserve">LDACS Rx airborne </w:t>
            </w:r>
          </w:p>
        </w:tc>
        <w:tc>
          <w:tcPr>
            <w:tcW w:w="2475" w:type="dxa"/>
            <w:tcBorders>
              <w:top w:val="single" w:sz="4" w:space="0" w:color="auto"/>
              <w:left w:val="single" w:sz="4" w:space="0" w:color="auto"/>
              <w:bottom w:val="single" w:sz="4" w:space="0" w:color="auto"/>
              <w:right w:val="single" w:sz="4" w:space="0" w:color="auto"/>
            </w:tcBorders>
            <w:shd w:val="clear" w:color="auto" w:fill="BFBFBF"/>
            <w:hideMark/>
          </w:tcPr>
          <w:p w14:paraId="55E6AD3C"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LDACS Rx ground</w:t>
            </w:r>
          </w:p>
        </w:tc>
      </w:tr>
      <w:tr w:rsidR="00450D1D" w:rsidRPr="00450D1D" w14:paraId="4A7B4FEF"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01D55A6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Frequency range, MHz</w:t>
            </w:r>
          </w:p>
        </w:tc>
        <w:tc>
          <w:tcPr>
            <w:tcW w:w="2475" w:type="dxa"/>
            <w:tcBorders>
              <w:top w:val="single" w:sz="4" w:space="0" w:color="auto"/>
              <w:left w:val="single" w:sz="4" w:space="0" w:color="auto"/>
              <w:bottom w:val="single" w:sz="4" w:space="0" w:color="auto"/>
              <w:right w:val="single" w:sz="4" w:space="0" w:color="auto"/>
            </w:tcBorders>
            <w:hideMark/>
          </w:tcPr>
          <w:p w14:paraId="70F9C39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1 110-1 146</w:t>
            </w:r>
          </w:p>
        </w:tc>
        <w:tc>
          <w:tcPr>
            <w:tcW w:w="2475" w:type="dxa"/>
            <w:tcBorders>
              <w:top w:val="single" w:sz="4" w:space="0" w:color="auto"/>
              <w:left w:val="single" w:sz="4" w:space="0" w:color="auto"/>
              <w:bottom w:val="single" w:sz="4" w:space="0" w:color="auto"/>
              <w:right w:val="single" w:sz="4" w:space="0" w:color="auto"/>
            </w:tcBorders>
            <w:hideMark/>
          </w:tcPr>
          <w:p w14:paraId="38D124B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964-1 000</w:t>
            </w:r>
          </w:p>
        </w:tc>
      </w:tr>
      <w:tr w:rsidR="00450D1D" w:rsidRPr="00450D1D" w14:paraId="2B57A515" w14:textId="77777777" w:rsidTr="009D683C">
        <w:trPr>
          <w:trHeight w:val="348"/>
          <w:jc w:val="center"/>
        </w:trPr>
        <w:tc>
          <w:tcPr>
            <w:tcW w:w="3235" w:type="dxa"/>
            <w:tcBorders>
              <w:top w:val="single" w:sz="4" w:space="0" w:color="auto"/>
              <w:left w:val="single" w:sz="4" w:space="0" w:color="auto"/>
              <w:bottom w:val="single" w:sz="4" w:space="0" w:color="auto"/>
              <w:right w:val="single" w:sz="4" w:space="0" w:color="auto"/>
            </w:tcBorders>
            <w:hideMark/>
          </w:tcPr>
          <w:p w14:paraId="77B6658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 xml:space="preserve">Maximum antenna gain, </w:t>
            </w:r>
            <w:proofErr w:type="spellStart"/>
            <w:r w:rsidRPr="00450D1D">
              <w:rPr>
                <w:sz w:val="20"/>
              </w:rPr>
              <w:t>dBi</w:t>
            </w:r>
            <w:proofErr w:type="spellEnd"/>
          </w:p>
        </w:tc>
        <w:tc>
          <w:tcPr>
            <w:tcW w:w="2475" w:type="dxa"/>
            <w:tcBorders>
              <w:top w:val="single" w:sz="4" w:space="0" w:color="auto"/>
              <w:left w:val="single" w:sz="4" w:space="0" w:color="auto"/>
              <w:bottom w:val="single" w:sz="4" w:space="0" w:color="auto"/>
              <w:right w:val="single" w:sz="4" w:space="0" w:color="auto"/>
            </w:tcBorders>
            <w:hideMark/>
          </w:tcPr>
          <w:p w14:paraId="2B61E6D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5.4</w:t>
            </w:r>
          </w:p>
        </w:tc>
        <w:tc>
          <w:tcPr>
            <w:tcW w:w="2475" w:type="dxa"/>
            <w:tcBorders>
              <w:top w:val="single" w:sz="4" w:space="0" w:color="auto"/>
              <w:left w:val="single" w:sz="4" w:space="0" w:color="auto"/>
              <w:bottom w:val="single" w:sz="4" w:space="0" w:color="auto"/>
              <w:right w:val="single" w:sz="4" w:space="0" w:color="auto"/>
            </w:tcBorders>
            <w:hideMark/>
          </w:tcPr>
          <w:p w14:paraId="65E207F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12 (typical)</w:t>
            </w:r>
          </w:p>
        </w:tc>
      </w:tr>
      <w:tr w:rsidR="00450D1D" w:rsidRPr="00450D1D" w14:paraId="13A18230" w14:textId="77777777" w:rsidTr="009D683C">
        <w:trPr>
          <w:trHeight w:val="338"/>
          <w:jc w:val="center"/>
        </w:trPr>
        <w:tc>
          <w:tcPr>
            <w:tcW w:w="3235" w:type="dxa"/>
            <w:tcBorders>
              <w:top w:val="single" w:sz="4" w:space="0" w:color="auto"/>
              <w:left w:val="single" w:sz="4" w:space="0" w:color="auto"/>
              <w:bottom w:val="single" w:sz="4" w:space="0" w:color="auto"/>
              <w:right w:val="single" w:sz="4" w:space="0" w:color="auto"/>
            </w:tcBorders>
            <w:hideMark/>
          </w:tcPr>
          <w:p w14:paraId="5C64EC1F"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Cable loss, dB</w:t>
            </w:r>
          </w:p>
        </w:tc>
        <w:tc>
          <w:tcPr>
            <w:tcW w:w="2475" w:type="dxa"/>
            <w:tcBorders>
              <w:top w:val="single" w:sz="4" w:space="0" w:color="auto"/>
              <w:left w:val="single" w:sz="4" w:space="0" w:color="auto"/>
              <w:bottom w:val="single" w:sz="4" w:space="0" w:color="auto"/>
              <w:right w:val="single" w:sz="4" w:space="0" w:color="auto"/>
            </w:tcBorders>
            <w:hideMark/>
          </w:tcPr>
          <w:p w14:paraId="26C344C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w:t>
            </w:r>
          </w:p>
        </w:tc>
        <w:tc>
          <w:tcPr>
            <w:tcW w:w="2475" w:type="dxa"/>
            <w:tcBorders>
              <w:top w:val="single" w:sz="4" w:space="0" w:color="auto"/>
              <w:left w:val="single" w:sz="4" w:space="0" w:color="auto"/>
              <w:bottom w:val="single" w:sz="4" w:space="0" w:color="auto"/>
              <w:right w:val="single" w:sz="4" w:space="0" w:color="auto"/>
            </w:tcBorders>
            <w:hideMark/>
          </w:tcPr>
          <w:p w14:paraId="2C31F57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 (typical)</w:t>
            </w:r>
          </w:p>
        </w:tc>
      </w:tr>
      <w:tr w:rsidR="00450D1D" w:rsidRPr="00450D1D" w14:paraId="06DFC1B7"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360C1D4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Duplexer loss, dB</w:t>
            </w:r>
          </w:p>
        </w:tc>
        <w:tc>
          <w:tcPr>
            <w:tcW w:w="2475" w:type="dxa"/>
            <w:tcBorders>
              <w:top w:val="single" w:sz="4" w:space="0" w:color="auto"/>
              <w:left w:val="single" w:sz="4" w:space="0" w:color="auto"/>
              <w:bottom w:val="single" w:sz="4" w:space="0" w:color="auto"/>
              <w:right w:val="single" w:sz="4" w:space="0" w:color="auto"/>
            </w:tcBorders>
            <w:hideMark/>
          </w:tcPr>
          <w:p w14:paraId="09CB8B8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2475" w:type="dxa"/>
            <w:tcBorders>
              <w:top w:val="single" w:sz="4" w:space="0" w:color="auto"/>
              <w:left w:val="single" w:sz="4" w:space="0" w:color="auto"/>
              <w:bottom w:val="single" w:sz="4" w:space="0" w:color="auto"/>
              <w:right w:val="single" w:sz="4" w:space="0" w:color="auto"/>
            </w:tcBorders>
            <w:hideMark/>
          </w:tcPr>
          <w:p w14:paraId="60B47B0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w:t>
            </w:r>
          </w:p>
        </w:tc>
      </w:tr>
      <w:tr w:rsidR="00450D1D" w:rsidRPr="00450D1D" w14:paraId="0220104C"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51172F9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Bandwidth, MHz</w:t>
            </w:r>
          </w:p>
        </w:tc>
        <w:tc>
          <w:tcPr>
            <w:tcW w:w="2475" w:type="dxa"/>
            <w:tcBorders>
              <w:top w:val="single" w:sz="4" w:space="0" w:color="auto"/>
              <w:left w:val="single" w:sz="4" w:space="0" w:color="auto"/>
              <w:bottom w:val="single" w:sz="4" w:space="0" w:color="auto"/>
              <w:right w:val="single" w:sz="4" w:space="0" w:color="auto"/>
            </w:tcBorders>
            <w:hideMark/>
          </w:tcPr>
          <w:p w14:paraId="018AABB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0.5</w:t>
            </w:r>
          </w:p>
        </w:tc>
        <w:tc>
          <w:tcPr>
            <w:tcW w:w="2475" w:type="dxa"/>
            <w:tcBorders>
              <w:top w:val="single" w:sz="4" w:space="0" w:color="auto"/>
              <w:left w:val="single" w:sz="4" w:space="0" w:color="auto"/>
              <w:bottom w:val="single" w:sz="4" w:space="0" w:color="auto"/>
              <w:right w:val="single" w:sz="4" w:space="0" w:color="auto"/>
            </w:tcBorders>
            <w:hideMark/>
          </w:tcPr>
          <w:p w14:paraId="3FE9A9B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0.5</w:t>
            </w:r>
          </w:p>
        </w:tc>
      </w:tr>
      <w:tr w:rsidR="00450D1D" w:rsidRPr="00450D1D" w14:paraId="2F4FF383"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231DF18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Noise figure, dB</w:t>
            </w:r>
          </w:p>
        </w:tc>
        <w:tc>
          <w:tcPr>
            <w:tcW w:w="2475" w:type="dxa"/>
            <w:tcBorders>
              <w:top w:val="single" w:sz="4" w:space="0" w:color="auto"/>
              <w:left w:val="single" w:sz="4" w:space="0" w:color="auto"/>
              <w:bottom w:val="single" w:sz="4" w:space="0" w:color="auto"/>
              <w:right w:val="single" w:sz="4" w:space="0" w:color="auto"/>
            </w:tcBorders>
            <w:hideMark/>
          </w:tcPr>
          <w:p w14:paraId="4EC696B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w:t>
            </w:r>
          </w:p>
        </w:tc>
        <w:tc>
          <w:tcPr>
            <w:tcW w:w="2475" w:type="dxa"/>
            <w:tcBorders>
              <w:top w:val="single" w:sz="4" w:space="0" w:color="auto"/>
              <w:left w:val="single" w:sz="4" w:space="0" w:color="auto"/>
              <w:bottom w:val="single" w:sz="4" w:space="0" w:color="auto"/>
              <w:right w:val="single" w:sz="4" w:space="0" w:color="auto"/>
            </w:tcBorders>
            <w:hideMark/>
          </w:tcPr>
          <w:p w14:paraId="338FD0F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w:t>
            </w:r>
          </w:p>
        </w:tc>
      </w:tr>
      <w:tr w:rsidR="00450D1D" w:rsidRPr="00450D1D" w14:paraId="65D075E6" w14:textId="77777777" w:rsidTr="009D683C">
        <w:trPr>
          <w:trHeight w:val="1651"/>
          <w:jc w:val="center"/>
        </w:trPr>
        <w:tc>
          <w:tcPr>
            <w:tcW w:w="3235" w:type="dxa"/>
            <w:tcBorders>
              <w:top w:val="single" w:sz="4" w:space="0" w:color="auto"/>
              <w:left w:val="single" w:sz="4" w:space="0" w:color="auto"/>
              <w:bottom w:val="single" w:sz="4" w:space="0" w:color="auto"/>
              <w:right w:val="single" w:sz="4" w:space="0" w:color="auto"/>
            </w:tcBorders>
            <w:hideMark/>
          </w:tcPr>
          <w:p w14:paraId="293DBE6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2475" w:type="dxa"/>
            <w:tcBorders>
              <w:top w:val="single" w:sz="4" w:space="0" w:color="auto"/>
              <w:left w:val="single" w:sz="4" w:space="0" w:color="auto"/>
              <w:bottom w:val="single" w:sz="4" w:space="0" w:color="auto"/>
              <w:right w:val="single" w:sz="4" w:space="0" w:color="auto"/>
            </w:tcBorders>
            <w:hideMark/>
          </w:tcPr>
          <w:p w14:paraId="40BD8E9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0.25</w:t>
            </w:r>
          </w:p>
          <w:p w14:paraId="4315152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 @ 0.3</w:t>
            </w:r>
          </w:p>
          <w:p w14:paraId="1AD90CCD"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0.4</w:t>
            </w:r>
          </w:p>
          <w:p w14:paraId="13CCDE9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70 @ 0.5</w:t>
            </w:r>
          </w:p>
          <w:p w14:paraId="35839FE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80 @ 0.75</w:t>
            </w:r>
          </w:p>
          <w:p w14:paraId="1599DCA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90 @ 1.5</w:t>
            </w:r>
          </w:p>
        </w:tc>
        <w:tc>
          <w:tcPr>
            <w:tcW w:w="2475" w:type="dxa"/>
            <w:tcBorders>
              <w:top w:val="single" w:sz="4" w:space="0" w:color="auto"/>
              <w:left w:val="single" w:sz="4" w:space="0" w:color="auto"/>
              <w:bottom w:val="single" w:sz="4" w:space="0" w:color="auto"/>
              <w:right w:val="single" w:sz="4" w:space="0" w:color="auto"/>
            </w:tcBorders>
            <w:hideMark/>
          </w:tcPr>
          <w:p w14:paraId="4AB2989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0.25</w:t>
            </w:r>
          </w:p>
          <w:p w14:paraId="4094628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 @ 0.3</w:t>
            </w:r>
          </w:p>
          <w:p w14:paraId="179472B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0.4</w:t>
            </w:r>
          </w:p>
          <w:p w14:paraId="3501ADA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70 @ 0.5</w:t>
            </w:r>
          </w:p>
          <w:p w14:paraId="1C6E901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80 @ 0.75</w:t>
            </w:r>
          </w:p>
          <w:p w14:paraId="589BA33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90 @ 1.5</w:t>
            </w:r>
          </w:p>
        </w:tc>
      </w:tr>
    </w:tbl>
    <w:p w14:paraId="0947F65D" w14:textId="77777777" w:rsidR="00450D1D" w:rsidRPr="00450D1D" w:rsidRDefault="00450D1D" w:rsidP="00450D1D">
      <w:pPr>
        <w:tabs>
          <w:tab w:val="clear" w:pos="1134"/>
          <w:tab w:val="clear" w:pos="1871"/>
          <w:tab w:val="clear" w:pos="2268"/>
        </w:tabs>
        <w:spacing w:before="0"/>
        <w:rPr>
          <w:sz w:val="20"/>
          <w:lang w:eastAsia="zh-CN"/>
        </w:rPr>
      </w:pPr>
    </w:p>
    <w:p w14:paraId="2D765F2F" w14:textId="77777777" w:rsidR="00450D1D" w:rsidRDefault="00450D1D" w:rsidP="00745FA0">
      <w:pPr>
        <w:jc w:val="both"/>
      </w:pPr>
    </w:p>
    <w:sectPr w:rsidR="00450D1D"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46D27" w14:textId="77777777" w:rsidR="008D0891" w:rsidRDefault="008D0891">
      <w:pPr>
        <w:spacing w:before="0"/>
      </w:pPr>
      <w:r>
        <w:separator/>
      </w:r>
    </w:p>
  </w:endnote>
  <w:endnote w:type="continuationSeparator" w:id="0">
    <w:p w14:paraId="0CFC16FE" w14:textId="77777777" w:rsidR="008D0891" w:rsidRDefault="008D08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8A7A3" w14:textId="77777777" w:rsidR="008D0891" w:rsidRDefault="008D0891">
      <w:pPr>
        <w:spacing w:before="0"/>
      </w:pPr>
      <w:r>
        <w:separator/>
      </w:r>
    </w:p>
  </w:footnote>
  <w:footnote w:type="continuationSeparator" w:id="0">
    <w:p w14:paraId="27CE3A52" w14:textId="77777777" w:rsidR="008D0891" w:rsidRDefault="008D0891">
      <w:pPr>
        <w:spacing w:before="0"/>
      </w:pPr>
      <w:r>
        <w:continuationSeparator/>
      </w:r>
    </w:p>
  </w:footnote>
  <w:footnote w:id="1">
    <w:p w14:paraId="28C3004A" w14:textId="77777777" w:rsidR="00450D1D" w:rsidRDefault="00450D1D" w:rsidP="00450D1D">
      <w:pPr>
        <w:pStyle w:val="FootnoteText"/>
        <w:rPr>
          <w:lang w:val="en-US"/>
        </w:rPr>
      </w:pPr>
      <w:r>
        <w:rPr>
          <w:rStyle w:val="FootnoteReference"/>
        </w:rPr>
        <w:footnoteRef/>
      </w:r>
      <w:r>
        <w:tab/>
        <w:t>This protection criteria does not include safety margin.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right, Sandra A (FAA)">
    <w15:presenceInfo w15:providerId="AD" w15:userId="S::Sandra.A.Wright@faa.gov::ab771193-95bd-4fa4-97b8-a511c534df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6271"/>
    <w:rsid w:val="000073A8"/>
    <w:rsid w:val="0000798A"/>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34BD"/>
    <w:rsid w:val="00084229"/>
    <w:rsid w:val="000A18FA"/>
    <w:rsid w:val="000A1C94"/>
    <w:rsid w:val="000A5EBB"/>
    <w:rsid w:val="000A62BB"/>
    <w:rsid w:val="000B3AC1"/>
    <w:rsid w:val="000B3E5B"/>
    <w:rsid w:val="000B46C8"/>
    <w:rsid w:val="000B49C5"/>
    <w:rsid w:val="000C07CE"/>
    <w:rsid w:val="000C3D51"/>
    <w:rsid w:val="000C4DA3"/>
    <w:rsid w:val="000C65DF"/>
    <w:rsid w:val="000C7FD4"/>
    <w:rsid w:val="000D0093"/>
    <w:rsid w:val="000D6DA7"/>
    <w:rsid w:val="000E4002"/>
    <w:rsid w:val="0010252A"/>
    <w:rsid w:val="00106D0B"/>
    <w:rsid w:val="00112096"/>
    <w:rsid w:val="00113304"/>
    <w:rsid w:val="00127648"/>
    <w:rsid w:val="001307CF"/>
    <w:rsid w:val="00135927"/>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4D4D"/>
    <w:rsid w:val="0021502B"/>
    <w:rsid w:val="0021550A"/>
    <w:rsid w:val="002162DB"/>
    <w:rsid w:val="002174C7"/>
    <w:rsid w:val="0022086C"/>
    <w:rsid w:val="00223136"/>
    <w:rsid w:val="00236A43"/>
    <w:rsid w:val="002409D5"/>
    <w:rsid w:val="00241A32"/>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097C"/>
    <w:rsid w:val="002D2949"/>
    <w:rsid w:val="002D2AB7"/>
    <w:rsid w:val="002D4D03"/>
    <w:rsid w:val="002E0D34"/>
    <w:rsid w:val="002E4A47"/>
    <w:rsid w:val="002E6813"/>
    <w:rsid w:val="00307401"/>
    <w:rsid w:val="0031075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C7C6C"/>
    <w:rsid w:val="003D392D"/>
    <w:rsid w:val="003E1ABC"/>
    <w:rsid w:val="003E20B1"/>
    <w:rsid w:val="003E7A27"/>
    <w:rsid w:val="003F164D"/>
    <w:rsid w:val="003F7DD1"/>
    <w:rsid w:val="004001B2"/>
    <w:rsid w:val="0040587A"/>
    <w:rsid w:val="004155CF"/>
    <w:rsid w:val="00416977"/>
    <w:rsid w:val="00424028"/>
    <w:rsid w:val="00425555"/>
    <w:rsid w:val="00427606"/>
    <w:rsid w:val="004368A3"/>
    <w:rsid w:val="00437A1A"/>
    <w:rsid w:val="00446074"/>
    <w:rsid w:val="00450D17"/>
    <w:rsid w:val="00450D1D"/>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C7C20"/>
    <w:rsid w:val="004D734B"/>
    <w:rsid w:val="004D7C86"/>
    <w:rsid w:val="004E59D7"/>
    <w:rsid w:val="004F7341"/>
    <w:rsid w:val="005001AD"/>
    <w:rsid w:val="0050288E"/>
    <w:rsid w:val="00514566"/>
    <w:rsid w:val="00514B40"/>
    <w:rsid w:val="005326E0"/>
    <w:rsid w:val="00534129"/>
    <w:rsid w:val="005346B6"/>
    <w:rsid w:val="0053489A"/>
    <w:rsid w:val="00534995"/>
    <w:rsid w:val="0053556F"/>
    <w:rsid w:val="00536CB4"/>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2B51"/>
    <w:rsid w:val="005978BA"/>
    <w:rsid w:val="005A1E0E"/>
    <w:rsid w:val="005B0FF4"/>
    <w:rsid w:val="005B1BF2"/>
    <w:rsid w:val="005B2C4E"/>
    <w:rsid w:val="005B5B7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33A03"/>
    <w:rsid w:val="006358D0"/>
    <w:rsid w:val="006400F6"/>
    <w:rsid w:val="00641212"/>
    <w:rsid w:val="00641FA1"/>
    <w:rsid w:val="00650E47"/>
    <w:rsid w:val="0065128A"/>
    <w:rsid w:val="00655603"/>
    <w:rsid w:val="006567E4"/>
    <w:rsid w:val="006662DA"/>
    <w:rsid w:val="00666F1A"/>
    <w:rsid w:val="00667104"/>
    <w:rsid w:val="00672126"/>
    <w:rsid w:val="00673E27"/>
    <w:rsid w:val="0068037B"/>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346"/>
    <w:rsid w:val="00733F80"/>
    <w:rsid w:val="007341F9"/>
    <w:rsid w:val="00743089"/>
    <w:rsid w:val="00745FA0"/>
    <w:rsid w:val="007575BD"/>
    <w:rsid w:val="00757939"/>
    <w:rsid w:val="00757AC3"/>
    <w:rsid w:val="00765DA1"/>
    <w:rsid w:val="007727BD"/>
    <w:rsid w:val="00773F03"/>
    <w:rsid w:val="00785D4A"/>
    <w:rsid w:val="007920E8"/>
    <w:rsid w:val="00792FF1"/>
    <w:rsid w:val="00794A43"/>
    <w:rsid w:val="007A2F31"/>
    <w:rsid w:val="007A5238"/>
    <w:rsid w:val="007B17F7"/>
    <w:rsid w:val="007B42CC"/>
    <w:rsid w:val="007B4610"/>
    <w:rsid w:val="007C7417"/>
    <w:rsid w:val="007D1405"/>
    <w:rsid w:val="007D66E0"/>
    <w:rsid w:val="007D7E82"/>
    <w:rsid w:val="007E1BED"/>
    <w:rsid w:val="007F4513"/>
    <w:rsid w:val="007F4940"/>
    <w:rsid w:val="007F4A91"/>
    <w:rsid w:val="007F4EC2"/>
    <w:rsid w:val="007F6011"/>
    <w:rsid w:val="00800CCB"/>
    <w:rsid w:val="00801BBD"/>
    <w:rsid w:val="00805104"/>
    <w:rsid w:val="00813813"/>
    <w:rsid w:val="00820B22"/>
    <w:rsid w:val="00830953"/>
    <w:rsid w:val="0083308D"/>
    <w:rsid w:val="00833549"/>
    <w:rsid w:val="008358DE"/>
    <w:rsid w:val="008370CD"/>
    <w:rsid w:val="0084068C"/>
    <w:rsid w:val="00841B4E"/>
    <w:rsid w:val="00841F90"/>
    <w:rsid w:val="00842F6A"/>
    <w:rsid w:val="008538A0"/>
    <w:rsid w:val="008600CE"/>
    <w:rsid w:val="0086282C"/>
    <w:rsid w:val="00864C2D"/>
    <w:rsid w:val="008653F2"/>
    <w:rsid w:val="00870F77"/>
    <w:rsid w:val="0089044C"/>
    <w:rsid w:val="00895C2D"/>
    <w:rsid w:val="00896F13"/>
    <w:rsid w:val="008A413C"/>
    <w:rsid w:val="008B2D7A"/>
    <w:rsid w:val="008B70BA"/>
    <w:rsid w:val="008B7348"/>
    <w:rsid w:val="008B7C41"/>
    <w:rsid w:val="008C0AD8"/>
    <w:rsid w:val="008C4E6E"/>
    <w:rsid w:val="008C5DF8"/>
    <w:rsid w:val="008D0891"/>
    <w:rsid w:val="008D5C7D"/>
    <w:rsid w:val="008E189E"/>
    <w:rsid w:val="008F213E"/>
    <w:rsid w:val="008F36D2"/>
    <w:rsid w:val="008F6D61"/>
    <w:rsid w:val="009013D3"/>
    <w:rsid w:val="00901C4D"/>
    <w:rsid w:val="00911FCE"/>
    <w:rsid w:val="00914CB4"/>
    <w:rsid w:val="00915E0F"/>
    <w:rsid w:val="00921514"/>
    <w:rsid w:val="00927B0A"/>
    <w:rsid w:val="0093052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15AE"/>
    <w:rsid w:val="009C6DE8"/>
    <w:rsid w:val="009D005B"/>
    <w:rsid w:val="009D47F3"/>
    <w:rsid w:val="009D726C"/>
    <w:rsid w:val="009E0B06"/>
    <w:rsid w:val="009F2ED2"/>
    <w:rsid w:val="00A05221"/>
    <w:rsid w:val="00A063EC"/>
    <w:rsid w:val="00A14C59"/>
    <w:rsid w:val="00A177BB"/>
    <w:rsid w:val="00A22C18"/>
    <w:rsid w:val="00A27041"/>
    <w:rsid w:val="00A307F5"/>
    <w:rsid w:val="00A36AD1"/>
    <w:rsid w:val="00A46CF0"/>
    <w:rsid w:val="00A5190A"/>
    <w:rsid w:val="00A54B54"/>
    <w:rsid w:val="00A61F0D"/>
    <w:rsid w:val="00A648A4"/>
    <w:rsid w:val="00A66659"/>
    <w:rsid w:val="00A73ECD"/>
    <w:rsid w:val="00A7673B"/>
    <w:rsid w:val="00A76D11"/>
    <w:rsid w:val="00A770B6"/>
    <w:rsid w:val="00A931DA"/>
    <w:rsid w:val="00A94D3B"/>
    <w:rsid w:val="00A96CED"/>
    <w:rsid w:val="00AA004A"/>
    <w:rsid w:val="00AA666A"/>
    <w:rsid w:val="00AB75E0"/>
    <w:rsid w:val="00AC4F04"/>
    <w:rsid w:val="00AC7336"/>
    <w:rsid w:val="00AF0B78"/>
    <w:rsid w:val="00AF1AF0"/>
    <w:rsid w:val="00AF2503"/>
    <w:rsid w:val="00AF79C3"/>
    <w:rsid w:val="00AF7D8A"/>
    <w:rsid w:val="00B00DFF"/>
    <w:rsid w:val="00B034A7"/>
    <w:rsid w:val="00B04BA7"/>
    <w:rsid w:val="00B0581A"/>
    <w:rsid w:val="00B06485"/>
    <w:rsid w:val="00B06FA8"/>
    <w:rsid w:val="00B23168"/>
    <w:rsid w:val="00B30070"/>
    <w:rsid w:val="00B40DF3"/>
    <w:rsid w:val="00B40FB2"/>
    <w:rsid w:val="00B534A3"/>
    <w:rsid w:val="00B55EEC"/>
    <w:rsid w:val="00B60DB8"/>
    <w:rsid w:val="00B762E9"/>
    <w:rsid w:val="00B76DA7"/>
    <w:rsid w:val="00B836FD"/>
    <w:rsid w:val="00B87B27"/>
    <w:rsid w:val="00B9369D"/>
    <w:rsid w:val="00B94CB1"/>
    <w:rsid w:val="00BA06FE"/>
    <w:rsid w:val="00BA31E4"/>
    <w:rsid w:val="00BA353E"/>
    <w:rsid w:val="00BA46E6"/>
    <w:rsid w:val="00BB279C"/>
    <w:rsid w:val="00BB5E19"/>
    <w:rsid w:val="00BB6075"/>
    <w:rsid w:val="00BC16C4"/>
    <w:rsid w:val="00BD2E20"/>
    <w:rsid w:val="00BD4CF8"/>
    <w:rsid w:val="00BE76A1"/>
    <w:rsid w:val="00BE77E2"/>
    <w:rsid w:val="00BF0D3D"/>
    <w:rsid w:val="00BF5C04"/>
    <w:rsid w:val="00C02F17"/>
    <w:rsid w:val="00C03B2F"/>
    <w:rsid w:val="00C07511"/>
    <w:rsid w:val="00C10A1F"/>
    <w:rsid w:val="00C10D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08E3"/>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3C1"/>
    <w:rsid w:val="00D30B05"/>
    <w:rsid w:val="00D30DE8"/>
    <w:rsid w:val="00D319AB"/>
    <w:rsid w:val="00D4122B"/>
    <w:rsid w:val="00D43ECF"/>
    <w:rsid w:val="00D5012D"/>
    <w:rsid w:val="00D50482"/>
    <w:rsid w:val="00D56644"/>
    <w:rsid w:val="00D56CD9"/>
    <w:rsid w:val="00D635C2"/>
    <w:rsid w:val="00D640E8"/>
    <w:rsid w:val="00D65880"/>
    <w:rsid w:val="00D672CE"/>
    <w:rsid w:val="00D9194C"/>
    <w:rsid w:val="00D97409"/>
    <w:rsid w:val="00DA4F3F"/>
    <w:rsid w:val="00DB12C4"/>
    <w:rsid w:val="00DB1D03"/>
    <w:rsid w:val="00DC129E"/>
    <w:rsid w:val="00DC2182"/>
    <w:rsid w:val="00DD36CF"/>
    <w:rsid w:val="00DE5B16"/>
    <w:rsid w:val="00DE62B3"/>
    <w:rsid w:val="00DF0287"/>
    <w:rsid w:val="00DF0C14"/>
    <w:rsid w:val="00DF5A8D"/>
    <w:rsid w:val="00DF7F1E"/>
    <w:rsid w:val="00E023E5"/>
    <w:rsid w:val="00E071B7"/>
    <w:rsid w:val="00E12C81"/>
    <w:rsid w:val="00E26674"/>
    <w:rsid w:val="00E27C39"/>
    <w:rsid w:val="00E33E9F"/>
    <w:rsid w:val="00E34100"/>
    <w:rsid w:val="00E4145A"/>
    <w:rsid w:val="00E46322"/>
    <w:rsid w:val="00E5130D"/>
    <w:rsid w:val="00E54568"/>
    <w:rsid w:val="00E64215"/>
    <w:rsid w:val="00E66F16"/>
    <w:rsid w:val="00E8392D"/>
    <w:rsid w:val="00E84D0F"/>
    <w:rsid w:val="00E873E2"/>
    <w:rsid w:val="00E87FB3"/>
    <w:rsid w:val="00E90E43"/>
    <w:rsid w:val="00E91E7A"/>
    <w:rsid w:val="00E935D9"/>
    <w:rsid w:val="00E965EA"/>
    <w:rsid w:val="00E96CB8"/>
    <w:rsid w:val="00E97A1E"/>
    <w:rsid w:val="00EA0A0B"/>
    <w:rsid w:val="00EA1408"/>
    <w:rsid w:val="00EA1409"/>
    <w:rsid w:val="00EA77CA"/>
    <w:rsid w:val="00EB355D"/>
    <w:rsid w:val="00EB63C9"/>
    <w:rsid w:val="00EC2A2E"/>
    <w:rsid w:val="00ED0532"/>
    <w:rsid w:val="00ED270C"/>
    <w:rsid w:val="00ED6EBA"/>
    <w:rsid w:val="00ED71E5"/>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3F6"/>
    <w:rsid w:val="00F81503"/>
    <w:rsid w:val="00F84646"/>
    <w:rsid w:val="00F85097"/>
    <w:rsid w:val="00F85A01"/>
    <w:rsid w:val="00F86BB9"/>
    <w:rsid w:val="00F86C5B"/>
    <w:rsid w:val="00F92978"/>
    <w:rsid w:val="00F940FB"/>
    <w:rsid w:val="00F94E6D"/>
    <w:rsid w:val="00F9766E"/>
    <w:rsid w:val="00FA3A21"/>
    <w:rsid w:val="00FA70FF"/>
    <w:rsid w:val="00FB3A49"/>
    <w:rsid w:val="00FB4859"/>
    <w:rsid w:val="00FB5ACE"/>
    <w:rsid w:val="00FC009D"/>
    <w:rsid w:val="00FC0572"/>
    <w:rsid w:val="00FD34C2"/>
    <w:rsid w:val="00FD3AE3"/>
    <w:rsid w:val="00FD7905"/>
    <w:rsid w:val="00FD7FF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 w:type="table" w:customStyle="1" w:styleId="TableGrid1">
    <w:name w:val="Table Grid1"/>
    <w:basedOn w:val="TableNormal"/>
    <w:next w:val="TableGrid"/>
    <w:rsid w:val="00536CB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rsid w:val="00450D1D"/>
    <w:rPr>
      <w:rFonts w:ascii="Calibri" w:eastAsia="Batang" w:hAnsi="Calibri" w:cs="Ari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2273</Words>
  <Characters>12958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2025-08-29T21:59:00Z</dcterms:created>
  <dcterms:modified xsi:type="dcterms:W3CDTF">2025-08-29T21:59:00Z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0f5d48de-8900-4b98-8e92-d18f2117dd3c</vt:lpwstr>
  </property>
</Properties>
</file>